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E9FDD" w14:textId="1101F565" w:rsidR="006E5D65" w:rsidRPr="00533292" w:rsidRDefault="00997F14" w:rsidP="1A7D4195">
      <w:pPr>
        <w:shd w:val="clear" w:color="auto" w:fill="FFFFFF" w:themeFill="background1"/>
        <w:spacing w:line="240" w:lineRule="auto"/>
        <w:jc w:val="right"/>
        <w:rPr>
          <w:rFonts w:ascii="Corbel" w:hAnsi="Corbel"/>
          <w:i/>
          <w:iCs/>
        </w:rPr>
      </w:pPr>
      <w:r w:rsidRPr="1A7D4195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533292">
        <w:rPr>
          <w:rFonts w:ascii="Corbel" w:hAnsi="Corbel"/>
          <w:i/>
          <w:iCs/>
        </w:rPr>
        <w:t xml:space="preserve">Załącznik nr </w:t>
      </w:r>
      <w:r w:rsidR="006F31E2" w:rsidRPr="00533292">
        <w:rPr>
          <w:rFonts w:ascii="Corbel" w:hAnsi="Corbel"/>
          <w:i/>
          <w:iCs/>
        </w:rPr>
        <w:t>1.5</w:t>
      </w:r>
      <w:r w:rsidR="00D8678B" w:rsidRPr="00533292">
        <w:rPr>
          <w:rFonts w:ascii="Corbel" w:hAnsi="Corbel"/>
          <w:i/>
          <w:iCs/>
        </w:rPr>
        <w:t xml:space="preserve"> do Zarządzenia</w:t>
      </w:r>
      <w:r w:rsidR="002A22BF" w:rsidRPr="00533292">
        <w:rPr>
          <w:rFonts w:ascii="Corbel" w:hAnsi="Corbel"/>
          <w:i/>
          <w:iCs/>
        </w:rPr>
        <w:t xml:space="preserve"> Rektora UR </w:t>
      </w:r>
      <w:r w:rsidR="00CD6897" w:rsidRPr="00533292">
        <w:rPr>
          <w:rFonts w:ascii="Corbel" w:hAnsi="Corbel"/>
          <w:i/>
          <w:iCs/>
        </w:rPr>
        <w:t xml:space="preserve">nr </w:t>
      </w:r>
      <w:r w:rsidR="00533292" w:rsidRPr="00533292">
        <w:rPr>
          <w:rFonts w:ascii="Corbel" w:hAnsi="Corbel"/>
          <w:i/>
          <w:iCs/>
        </w:rPr>
        <w:t>61/2025</w:t>
      </w:r>
    </w:p>
    <w:p w14:paraId="3EE7E66F" w14:textId="77777777" w:rsidR="0085747A" w:rsidRPr="009C1C50" w:rsidRDefault="0085747A" w:rsidP="009C1C50">
      <w:pPr>
        <w:shd w:val="clear" w:color="auto" w:fill="FFFFFF" w:themeFill="background1"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1C50">
        <w:rPr>
          <w:rFonts w:ascii="Corbel" w:hAnsi="Corbel"/>
          <w:b/>
          <w:smallCaps/>
          <w:sz w:val="24"/>
          <w:szCs w:val="24"/>
        </w:rPr>
        <w:t>SYLABUS</w:t>
      </w:r>
    </w:p>
    <w:p w14:paraId="6180019F" w14:textId="08AA407E" w:rsidR="0085747A" w:rsidRPr="009C1C50" w:rsidRDefault="0071620A" w:rsidP="125A12BB">
      <w:pPr>
        <w:shd w:val="clear" w:color="auto" w:fill="FFFFFF" w:themeFill="background1"/>
        <w:spacing w:after="0" w:line="240" w:lineRule="auto"/>
        <w:jc w:val="center"/>
        <w:rPr>
          <w:rFonts w:ascii="Corbel" w:hAnsi="Corbel"/>
          <w:i/>
          <w:iCs/>
          <w:sz w:val="24"/>
          <w:szCs w:val="24"/>
        </w:rPr>
      </w:pPr>
      <w:r w:rsidRPr="125A12BB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125A12BB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2C74D4" w:rsidRPr="001E52F9">
        <w:rPr>
          <w:rFonts w:ascii="Corbel" w:hAnsi="Corbel"/>
          <w:b/>
          <w:bCs/>
          <w:smallCaps/>
          <w:sz w:val="24"/>
          <w:szCs w:val="24"/>
        </w:rPr>
        <w:t>202</w:t>
      </w:r>
      <w:r w:rsidR="001E52F9">
        <w:rPr>
          <w:rFonts w:ascii="Corbel" w:hAnsi="Corbel"/>
          <w:b/>
          <w:bCs/>
          <w:smallCaps/>
          <w:sz w:val="24"/>
          <w:szCs w:val="24"/>
        </w:rPr>
        <w:t>5</w:t>
      </w:r>
      <w:r w:rsidR="00974FF6" w:rsidRPr="001E52F9">
        <w:rPr>
          <w:rFonts w:ascii="Corbel" w:hAnsi="Corbel"/>
          <w:b/>
          <w:bCs/>
          <w:smallCaps/>
          <w:sz w:val="24"/>
          <w:szCs w:val="24"/>
        </w:rPr>
        <w:t>-</w:t>
      </w:r>
      <w:r w:rsidR="002C74D4" w:rsidRPr="001E52F9">
        <w:rPr>
          <w:rFonts w:ascii="Corbel" w:hAnsi="Corbel"/>
          <w:b/>
          <w:bCs/>
          <w:smallCaps/>
          <w:sz w:val="24"/>
          <w:szCs w:val="24"/>
        </w:rPr>
        <w:t>202</w:t>
      </w:r>
      <w:r w:rsidR="001E52F9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125A12BB">
        <w:rPr>
          <w:rFonts w:ascii="Corbel" w:hAnsi="Corbel"/>
          <w:i/>
          <w:iCs/>
          <w:sz w:val="24"/>
          <w:szCs w:val="24"/>
        </w:rPr>
        <w:t xml:space="preserve"> </w:t>
      </w:r>
    </w:p>
    <w:p w14:paraId="06CB0DAD" w14:textId="77777777" w:rsidR="0085747A" w:rsidRPr="009C1C50" w:rsidRDefault="00EA4832" w:rsidP="009C1C50">
      <w:pPr>
        <w:shd w:val="clear" w:color="auto" w:fill="FFFFFF" w:themeFill="background1"/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9C1C5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22B2D" w:rsidRPr="009C1C50">
        <w:rPr>
          <w:rFonts w:ascii="Corbel" w:hAnsi="Corbel"/>
          <w:i/>
          <w:sz w:val="24"/>
          <w:szCs w:val="24"/>
        </w:rPr>
        <w:tab/>
      </w:r>
      <w:r w:rsidR="0085747A" w:rsidRPr="009C1C50">
        <w:rPr>
          <w:rFonts w:ascii="Corbel" w:hAnsi="Corbel"/>
          <w:i/>
          <w:sz w:val="20"/>
          <w:szCs w:val="20"/>
        </w:rPr>
        <w:t>(skrajne daty</w:t>
      </w:r>
      <w:r w:rsidR="0085747A" w:rsidRPr="009C1C50">
        <w:rPr>
          <w:rFonts w:ascii="Corbel" w:hAnsi="Corbel"/>
          <w:sz w:val="20"/>
          <w:szCs w:val="20"/>
        </w:rPr>
        <w:t>)</w:t>
      </w:r>
    </w:p>
    <w:p w14:paraId="36D86251" w14:textId="37849807" w:rsidR="00445970" w:rsidRPr="009C1C50" w:rsidRDefault="00445970" w:rsidP="009C1C50">
      <w:pPr>
        <w:shd w:val="clear" w:color="auto" w:fill="FFFFFF" w:themeFill="background1"/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9C1C50">
        <w:rPr>
          <w:rFonts w:ascii="Corbel" w:hAnsi="Corbel"/>
          <w:sz w:val="24"/>
          <w:szCs w:val="24"/>
        </w:rPr>
        <w:tab/>
      </w:r>
      <w:r w:rsidRPr="009C1C50">
        <w:rPr>
          <w:rFonts w:ascii="Corbel" w:hAnsi="Corbel"/>
          <w:sz w:val="24"/>
          <w:szCs w:val="24"/>
        </w:rPr>
        <w:tab/>
      </w:r>
      <w:r w:rsidRPr="009C1C50">
        <w:rPr>
          <w:rFonts w:ascii="Corbel" w:hAnsi="Corbel"/>
          <w:sz w:val="24"/>
          <w:szCs w:val="24"/>
        </w:rPr>
        <w:tab/>
      </w:r>
      <w:r w:rsidRPr="009C1C50">
        <w:rPr>
          <w:rFonts w:ascii="Corbel" w:hAnsi="Corbel"/>
          <w:sz w:val="24"/>
          <w:szCs w:val="24"/>
        </w:rPr>
        <w:tab/>
      </w:r>
      <w:r w:rsidRPr="009C1C50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9C1C50">
        <w:rPr>
          <w:rFonts w:ascii="Corbel" w:hAnsi="Corbel"/>
          <w:b/>
          <w:sz w:val="24"/>
          <w:szCs w:val="24"/>
        </w:rPr>
        <w:t>202</w:t>
      </w:r>
      <w:r w:rsidR="001E52F9">
        <w:rPr>
          <w:rFonts w:ascii="Corbel" w:hAnsi="Corbel"/>
          <w:b/>
          <w:sz w:val="24"/>
          <w:szCs w:val="24"/>
        </w:rPr>
        <w:t>6</w:t>
      </w:r>
      <w:r w:rsidR="00A01DF6" w:rsidRPr="009C1C50">
        <w:rPr>
          <w:rFonts w:ascii="Corbel" w:hAnsi="Corbel"/>
          <w:b/>
          <w:sz w:val="24"/>
          <w:szCs w:val="24"/>
        </w:rPr>
        <w:t>/202</w:t>
      </w:r>
      <w:r w:rsidR="001E52F9">
        <w:rPr>
          <w:rFonts w:ascii="Corbel" w:hAnsi="Corbel"/>
          <w:b/>
          <w:sz w:val="24"/>
          <w:szCs w:val="24"/>
        </w:rPr>
        <w:t>7</w:t>
      </w:r>
    </w:p>
    <w:p w14:paraId="2640874F" w14:textId="77777777" w:rsidR="0085747A" w:rsidRPr="009C1C50" w:rsidRDefault="0085747A" w:rsidP="009C1C50">
      <w:pPr>
        <w:shd w:val="clear" w:color="auto" w:fill="FFFFFF" w:themeFill="background1"/>
        <w:spacing w:after="0" w:line="240" w:lineRule="auto"/>
        <w:rPr>
          <w:rFonts w:ascii="Corbel" w:hAnsi="Corbel"/>
          <w:sz w:val="24"/>
          <w:szCs w:val="24"/>
        </w:rPr>
      </w:pPr>
    </w:p>
    <w:p w14:paraId="149398ED" w14:textId="77777777" w:rsidR="0085747A" w:rsidRPr="009C1C50" w:rsidRDefault="0071620A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color w:val="0070C0"/>
          <w:szCs w:val="24"/>
        </w:rPr>
      </w:pPr>
      <w:r w:rsidRPr="009C1C50">
        <w:rPr>
          <w:rFonts w:ascii="Corbel" w:hAnsi="Corbel"/>
          <w:szCs w:val="24"/>
        </w:rPr>
        <w:t xml:space="preserve">1. </w:t>
      </w:r>
      <w:r w:rsidR="0085747A" w:rsidRPr="009C1C50">
        <w:rPr>
          <w:rFonts w:ascii="Corbel" w:hAnsi="Corbel"/>
          <w:szCs w:val="24"/>
        </w:rPr>
        <w:t xml:space="preserve">Podstawowe </w:t>
      </w:r>
      <w:r w:rsidR="00445970" w:rsidRPr="009C1C50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="0085747A" w:rsidRPr="009C1C50" w14:paraId="3E98F7B1" w14:textId="77777777" w:rsidTr="125A12BB">
        <w:tc>
          <w:tcPr>
            <w:tcW w:w="4140" w:type="dxa"/>
            <w:vAlign w:val="center"/>
          </w:tcPr>
          <w:p w14:paraId="7D5E6A8D" w14:textId="77777777" w:rsidR="0085747A" w:rsidRPr="009C1C50" w:rsidRDefault="00C05F44" w:rsidP="009C1C50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14:paraId="2A2A94BE" w14:textId="3E74ADB3" w:rsidR="0085747A" w:rsidRPr="001E52F9" w:rsidRDefault="006D160D" w:rsidP="009C1C50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E52F9">
              <w:rPr>
                <w:rFonts w:ascii="Corbel" w:hAnsi="Corbel"/>
                <w:sz w:val="24"/>
                <w:szCs w:val="24"/>
              </w:rPr>
              <w:t xml:space="preserve">Sztuczna </w:t>
            </w:r>
            <w:r w:rsidR="00A07CA5" w:rsidRPr="001E52F9">
              <w:rPr>
                <w:rFonts w:ascii="Corbel" w:hAnsi="Corbel"/>
                <w:sz w:val="24"/>
                <w:szCs w:val="24"/>
              </w:rPr>
              <w:t>i</w:t>
            </w:r>
            <w:r w:rsidRPr="001E52F9">
              <w:rPr>
                <w:rFonts w:ascii="Corbel" w:hAnsi="Corbel"/>
                <w:sz w:val="24"/>
                <w:szCs w:val="24"/>
              </w:rPr>
              <w:t>nteligencja</w:t>
            </w:r>
          </w:p>
        </w:tc>
      </w:tr>
      <w:tr w:rsidR="0085747A" w:rsidRPr="009C1C50" w14:paraId="012C0192" w14:textId="77777777" w:rsidTr="125A12BB">
        <w:tc>
          <w:tcPr>
            <w:tcW w:w="4140" w:type="dxa"/>
            <w:vAlign w:val="center"/>
          </w:tcPr>
          <w:p w14:paraId="0D6323C3" w14:textId="77777777" w:rsidR="0085747A" w:rsidRPr="009C1C50" w:rsidRDefault="00C05F44" w:rsidP="009C1C50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1C5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14:paraId="2F5F96E1" w14:textId="0AE198DB" w:rsidR="0085747A" w:rsidRPr="009C1C50" w:rsidRDefault="006D160D" w:rsidP="009C1C50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bCs/>
                <w:sz w:val="24"/>
                <w:szCs w:val="24"/>
              </w:rPr>
              <w:t>S1S[3]C_07</w:t>
            </w:r>
          </w:p>
        </w:tc>
      </w:tr>
      <w:tr w:rsidR="0085747A" w:rsidRPr="009C1C50" w14:paraId="26729F14" w14:textId="77777777" w:rsidTr="125A12BB">
        <w:tc>
          <w:tcPr>
            <w:tcW w:w="4140" w:type="dxa"/>
            <w:vAlign w:val="center"/>
          </w:tcPr>
          <w:p w14:paraId="1044EAA0" w14:textId="77777777" w:rsidR="0085747A" w:rsidRPr="009C1C50" w:rsidRDefault="0085747A" w:rsidP="009C1C50">
            <w:pPr>
              <w:pStyle w:val="Pytania"/>
              <w:shd w:val="clear" w:color="auto" w:fill="FFFFFF" w:themeFill="background1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9C1C5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14:paraId="3EE9B286" w14:textId="58E2F42B" w:rsidR="0085747A" w:rsidRPr="009C1C50" w:rsidRDefault="001E52F9" w:rsidP="009C1C50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Wydział</w:t>
            </w:r>
            <w:r w:rsidR="005C3BF3" w:rsidRPr="009C1C5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Nauk Społecznych</w:t>
            </w:r>
          </w:p>
        </w:tc>
      </w:tr>
      <w:tr w:rsidR="0085747A" w:rsidRPr="009C1C50" w14:paraId="26E9BCE3" w14:textId="77777777" w:rsidTr="125A12BB">
        <w:tc>
          <w:tcPr>
            <w:tcW w:w="4140" w:type="dxa"/>
            <w:vAlign w:val="center"/>
          </w:tcPr>
          <w:p w14:paraId="164D7CB6" w14:textId="77777777" w:rsidR="0085747A" w:rsidRPr="009C1C50" w:rsidRDefault="0085747A" w:rsidP="009C1C50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14:paraId="35B61FAB" w14:textId="77777777" w:rsidR="0085747A" w:rsidRPr="009C1C50" w:rsidRDefault="00AB520F" w:rsidP="009C1C50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9C1C50" w14:paraId="77D3CC33" w14:textId="77777777" w:rsidTr="125A12BB">
        <w:tc>
          <w:tcPr>
            <w:tcW w:w="4140" w:type="dxa"/>
            <w:vAlign w:val="center"/>
          </w:tcPr>
          <w:p w14:paraId="70001B2A" w14:textId="77777777" w:rsidR="0085747A" w:rsidRPr="009C1C50" w:rsidRDefault="0085747A" w:rsidP="009C1C50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14:paraId="4F1F1E22" w14:textId="77777777" w:rsidR="0085747A" w:rsidRPr="009C1C50" w:rsidRDefault="005C3BF3" w:rsidP="009C1C50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9C1C5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9C1C50" w14:paraId="1AED5BDC" w14:textId="77777777" w:rsidTr="125A12BB">
        <w:tc>
          <w:tcPr>
            <w:tcW w:w="4140" w:type="dxa"/>
            <w:vAlign w:val="center"/>
          </w:tcPr>
          <w:p w14:paraId="134DB62B" w14:textId="77777777" w:rsidR="0085747A" w:rsidRPr="009C1C50" w:rsidRDefault="00DE4A14" w:rsidP="009C1C50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14:paraId="275249FE" w14:textId="3689E0A5" w:rsidR="0085747A" w:rsidRPr="009C1C50" w:rsidRDefault="005C3BF3" w:rsidP="009C1C50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1C50" w14:paraId="7CE98B0D" w14:textId="77777777" w:rsidTr="125A12BB">
        <w:tc>
          <w:tcPr>
            <w:tcW w:w="4140" w:type="dxa"/>
            <w:vAlign w:val="center"/>
          </w:tcPr>
          <w:p w14:paraId="1EE9BE72" w14:textId="77777777" w:rsidR="0085747A" w:rsidRPr="009C1C50" w:rsidRDefault="0085747A" w:rsidP="009C1C50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14:paraId="083BE5BF" w14:textId="77777777" w:rsidR="0085747A" w:rsidRPr="009C1C50" w:rsidRDefault="005C3BF3" w:rsidP="009C1C50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1C50" w14:paraId="7D8C4A1F" w14:textId="77777777" w:rsidTr="125A12BB">
        <w:tc>
          <w:tcPr>
            <w:tcW w:w="4140" w:type="dxa"/>
            <w:vAlign w:val="center"/>
          </w:tcPr>
          <w:p w14:paraId="26887A8B" w14:textId="77777777" w:rsidR="0085747A" w:rsidRPr="009C1C50" w:rsidRDefault="0085747A" w:rsidP="009C1C50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14:paraId="5CD1F40C" w14:textId="77777777" w:rsidR="0085747A" w:rsidRPr="009C1C50" w:rsidRDefault="005C3BF3" w:rsidP="009C1C50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1C50" w14:paraId="6CA21643" w14:textId="77777777" w:rsidTr="125A12BB">
        <w:tc>
          <w:tcPr>
            <w:tcW w:w="4140" w:type="dxa"/>
            <w:vAlign w:val="center"/>
          </w:tcPr>
          <w:p w14:paraId="0A047855" w14:textId="77777777" w:rsidR="0085747A" w:rsidRPr="009C1C50" w:rsidRDefault="0085747A" w:rsidP="009C1C50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C1C50">
              <w:rPr>
                <w:rFonts w:ascii="Corbel" w:hAnsi="Corbel"/>
                <w:sz w:val="24"/>
                <w:szCs w:val="24"/>
              </w:rPr>
              <w:t>/y</w:t>
            </w:r>
            <w:r w:rsidRPr="009C1C5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14:paraId="68890C19" w14:textId="16D96DED" w:rsidR="0085747A" w:rsidRPr="009C1C50" w:rsidRDefault="005C3BF3" w:rsidP="125A12BB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25A12BB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735CF3" w:rsidRPr="125A12BB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125A12BB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DE676E" w:rsidRPr="125A12BB"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="0085747A" w:rsidRPr="009C1C50" w14:paraId="26DDAE50" w14:textId="77777777" w:rsidTr="125A12BB">
        <w:tc>
          <w:tcPr>
            <w:tcW w:w="4140" w:type="dxa"/>
            <w:vAlign w:val="center"/>
          </w:tcPr>
          <w:p w14:paraId="213CF9DC" w14:textId="77777777" w:rsidR="0085747A" w:rsidRPr="009C1C50" w:rsidRDefault="0085747A" w:rsidP="009C1C50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14:paraId="3B4A2797" w14:textId="7AB77FDB" w:rsidR="0085747A" w:rsidRPr="009C1C50" w:rsidRDefault="005B25A4" w:rsidP="009C1C50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1C50" w14:paraId="26F28F66" w14:textId="77777777" w:rsidTr="125A12BB">
        <w:trPr>
          <w:trHeight w:val="423"/>
        </w:trPr>
        <w:tc>
          <w:tcPr>
            <w:tcW w:w="4140" w:type="dxa"/>
            <w:vAlign w:val="center"/>
          </w:tcPr>
          <w:p w14:paraId="21750077" w14:textId="77777777" w:rsidR="00923D7D" w:rsidRPr="009C1C50" w:rsidRDefault="00923D7D" w:rsidP="009C1C50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14:paraId="209FA10F" w14:textId="77777777" w:rsidR="00923D7D" w:rsidRPr="009C1C50" w:rsidRDefault="00B81F94" w:rsidP="009C1C50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9C1C50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9C1C50" w14:paraId="45E52864" w14:textId="77777777" w:rsidTr="125A12BB">
        <w:tc>
          <w:tcPr>
            <w:tcW w:w="4140" w:type="dxa"/>
            <w:vAlign w:val="center"/>
          </w:tcPr>
          <w:p w14:paraId="4273F274" w14:textId="77777777" w:rsidR="0085747A" w:rsidRPr="009C1C50" w:rsidRDefault="0085747A" w:rsidP="009C1C50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14:paraId="75292108" w14:textId="55FBFE22" w:rsidR="0085747A" w:rsidRPr="009C1C50" w:rsidRDefault="00781207" w:rsidP="009C1C50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="0085747A" w:rsidRPr="009C1C50" w14:paraId="649CC743" w14:textId="77777777" w:rsidTr="125A12BB">
        <w:tc>
          <w:tcPr>
            <w:tcW w:w="4140" w:type="dxa"/>
            <w:vAlign w:val="center"/>
          </w:tcPr>
          <w:p w14:paraId="034B612B" w14:textId="77777777" w:rsidR="0085747A" w:rsidRPr="009C1C50" w:rsidRDefault="0085747A" w:rsidP="009C1C50">
            <w:pPr>
              <w:pStyle w:val="Pytania"/>
              <w:shd w:val="clear" w:color="auto" w:fill="FFFFFF" w:themeFill="background1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14:paraId="7DDB641E" w14:textId="7F07345F" w:rsidR="0085747A" w:rsidRPr="009C1C50" w:rsidRDefault="00781207" w:rsidP="009C1C50">
            <w:pPr>
              <w:pStyle w:val="Odpowiedzi"/>
              <w:shd w:val="clear" w:color="auto" w:fill="FFFFFF" w:themeFill="background1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14:paraId="6D95498D" w14:textId="77777777" w:rsidR="0085747A" w:rsidRPr="009C1C50" w:rsidRDefault="0085747A" w:rsidP="009C1C50">
      <w:pPr>
        <w:pStyle w:val="Podpunkty"/>
        <w:shd w:val="clear" w:color="auto" w:fill="FFFFFF" w:themeFill="background1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1C50">
        <w:rPr>
          <w:rFonts w:ascii="Corbel" w:hAnsi="Corbel"/>
          <w:sz w:val="24"/>
          <w:szCs w:val="24"/>
        </w:rPr>
        <w:t xml:space="preserve">* </w:t>
      </w:r>
      <w:r w:rsidRPr="009C1C50">
        <w:rPr>
          <w:rFonts w:ascii="Corbel" w:hAnsi="Corbel"/>
          <w:i/>
          <w:sz w:val="24"/>
          <w:szCs w:val="24"/>
        </w:rPr>
        <w:t>-</w:t>
      </w:r>
      <w:r w:rsidR="00B90885" w:rsidRPr="009C1C5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C1C50">
        <w:rPr>
          <w:rFonts w:ascii="Corbel" w:hAnsi="Corbel"/>
          <w:b w:val="0"/>
          <w:sz w:val="24"/>
          <w:szCs w:val="24"/>
        </w:rPr>
        <w:t>e,</w:t>
      </w:r>
      <w:r w:rsidRPr="009C1C50">
        <w:rPr>
          <w:rFonts w:ascii="Corbel" w:hAnsi="Corbel"/>
          <w:i/>
          <w:sz w:val="24"/>
          <w:szCs w:val="24"/>
        </w:rPr>
        <w:t xml:space="preserve"> </w:t>
      </w:r>
      <w:r w:rsidRPr="009C1C5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C1C50">
        <w:rPr>
          <w:rFonts w:ascii="Corbel" w:hAnsi="Corbel"/>
          <w:b w:val="0"/>
          <w:i/>
          <w:sz w:val="24"/>
          <w:szCs w:val="24"/>
        </w:rPr>
        <w:t>w Jednostce</w:t>
      </w:r>
    </w:p>
    <w:p w14:paraId="13339BDD" w14:textId="77777777" w:rsidR="00923D7D" w:rsidRPr="009C1C50" w:rsidRDefault="00923D7D" w:rsidP="009C1C50">
      <w:pPr>
        <w:pStyle w:val="Podpunkty"/>
        <w:shd w:val="clear" w:color="auto" w:fill="FFFFFF" w:themeFill="background1"/>
        <w:ind w:left="0"/>
        <w:rPr>
          <w:rFonts w:ascii="Corbel" w:hAnsi="Corbel"/>
          <w:sz w:val="24"/>
          <w:szCs w:val="24"/>
        </w:rPr>
      </w:pPr>
    </w:p>
    <w:p w14:paraId="3DEF27A8" w14:textId="77777777" w:rsidR="0085747A" w:rsidRPr="009C1C50" w:rsidRDefault="0085747A" w:rsidP="009C1C50">
      <w:pPr>
        <w:pStyle w:val="Podpunkty"/>
        <w:shd w:val="clear" w:color="auto" w:fill="FFFFFF" w:themeFill="background1"/>
        <w:ind w:left="284"/>
        <w:rPr>
          <w:rFonts w:ascii="Corbel" w:hAnsi="Corbel"/>
          <w:sz w:val="24"/>
          <w:szCs w:val="24"/>
        </w:rPr>
      </w:pPr>
      <w:r w:rsidRPr="009C1C50">
        <w:rPr>
          <w:rFonts w:ascii="Corbel" w:hAnsi="Corbel"/>
          <w:sz w:val="24"/>
          <w:szCs w:val="24"/>
        </w:rPr>
        <w:t>1.</w:t>
      </w:r>
      <w:r w:rsidR="00E22FBC" w:rsidRPr="009C1C50">
        <w:rPr>
          <w:rFonts w:ascii="Corbel" w:hAnsi="Corbel"/>
          <w:sz w:val="24"/>
          <w:szCs w:val="24"/>
        </w:rPr>
        <w:t>1</w:t>
      </w:r>
      <w:r w:rsidRPr="009C1C5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D11E9E" w14:textId="77777777" w:rsidR="00923D7D" w:rsidRPr="009C1C50" w:rsidRDefault="00923D7D" w:rsidP="009C1C50">
      <w:pPr>
        <w:pStyle w:val="Podpunkty"/>
        <w:shd w:val="clear" w:color="auto" w:fill="FFFFFF" w:themeFill="background1"/>
        <w:ind w:left="0"/>
        <w:rPr>
          <w:rFonts w:ascii="Corbel" w:hAnsi="Corbel"/>
          <w:sz w:val="24"/>
          <w:szCs w:val="24"/>
        </w:rPr>
      </w:pPr>
    </w:p>
    <w:tbl>
      <w:tblPr>
        <w:tblW w:w="9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922"/>
        <w:gridCol w:w="922"/>
        <w:gridCol w:w="922"/>
        <w:gridCol w:w="922"/>
        <w:gridCol w:w="922"/>
        <w:gridCol w:w="922"/>
        <w:gridCol w:w="922"/>
        <w:gridCol w:w="1008"/>
        <w:gridCol w:w="1008"/>
      </w:tblGrid>
      <w:tr w:rsidR="00015B8F" w:rsidRPr="009C1C50" w14:paraId="32A658DC" w14:textId="77777777" w:rsidTr="1A7D4195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4AEB" w14:textId="77777777" w:rsidR="00015B8F" w:rsidRPr="009C1C50" w:rsidRDefault="00015B8F" w:rsidP="009C1C50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1C50">
              <w:rPr>
                <w:rFonts w:ascii="Corbel" w:hAnsi="Corbel"/>
                <w:szCs w:val="24"/>
              </w:rPr>
              <w:t>Semestr</w:t>
            </w:r>
          </w:p>
          <w:p w14:paraId="31970A10" w14:textId="77777777" w:rsidR="00015B8F" w:rsidRPr="009C1C50" w:rsidRDefault="002B5EA0" w:rsidP="009C1C50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1C50">
              <w:rPr>
                <w:rFonts w:ascii="Corbel" w:hAnsi="Corbel"/>
                <w:szCs w:val="24"/>
              </w:rPr>
              <w:t>(</w:t>
            </w:r>
            <w:r w:rsidR="00363F78" w:rsidRPr="009C1C5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E8D9" w14:textId="77777777" w:rsidR="00015B8F" w:rsidRPr="009C1C50" w:rsidRDefault="00015B8F" w:rsidP="009C1C50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1C5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88ED" w14:textId="77777777" w:rsidR="00015B8F" w:rsidRPr="009C1C50" w:rsidRDefault="00015B8F" w:rsidP="009C1C50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1C5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B980" w14:textId="77777777" w:rsidR="00015B8F" w:rsidRPr="009C1C50" w:rsidRDefault="00015B8F" w:rsidP="009C1C50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1C5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2F54" w14:textId="77777777" w:rsidR="00015B8F" w:rsidRPr="009C1C50" w:rsidRDefault="00015B8F" w:rsidP="009C1C50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1C5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7C76" w14:textId="77777777" w:rsidR="00015B8F" w:rsidRPr="009C1C50" w:rsidRDefault="00015B8F" w:rsidP="009C1C50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1C5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97A1" w14:textId="77777777" w:rsidR="00015B8F" w:rsidRPr="009C1C50" w:rsidRDefault="00015B8F" w:rsidP="009C1C50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1C5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D062" w14:textId="77777777" w:rsidR="00015B8F" w:rsidRPr="009C1C50" w:rsidRDefault="00015B8F" w:rsidP="009C1C50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1C5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11BA" w14:textId="69916C1B" w:rsidR="00015B8F" w:rsidRPr="009C1C50" w:rsidRDefault="00015B8F" w:rsidP="009C1C50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1C50">
              <w:rPr>
                <w:rFonts w:ascii="Corbel" w:hAnsi="Corbel"/>
                <w:szCs w:val="24"/>
              </w:rPr>
              <w:t>Inne (</w:t>
            </w:r>
            <w:r w:rsidR="005B25A4" w:rsidRPr="009C1C50">
              <w:rPr>
                <w:rFonts w:ascii="Corbel" w:hAnsi="Corbel"/>
                <w:szCs w:val="24"/>
              </w:rPr>
              <w:t>zajęcia warsztatowe</w:t>
            </w:r>
            <w:r w:rsidRPr="009C1C50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C30C" w14:textId="77777777" w:rsidR="00015B8F" w:rsidRPr="009C1C50" w:rsidRDefault="00015B8F" w:rsidP="009C1C50">
            <w:pPr>
              <w:pStyle w:val="Nagwkitablic"/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1C50">
              <w:rPr>
                <w:rFonts w:ascii="Corbel" w:hAnsi="Corbel"/>
                <w:b/>
                <w:szCs w:val="24"/>
              </w:rPr>
              <w:t>Liczba pkt</w:t>
            </w:r>
            <w:r w:rsidR="00B90885" w:rsidRPr="009C1C50">
              <w:rPr>
                <w:rFonts w:ascii="Corbel" w:hAnsi="Corbel"/>
                <w:b/>
                <w:szCs w:val="24"/>
              </w:rPr>
              <w:t>.</w:t>
            </w:r>
            <w:r w:rsidRPr="009C1C5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1C50" w14:paraId="54E7935E" w14:textId="77777777" w:rsidTr="1A7D4195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BDEC" w14:textId="381BD537" w:rsidR="00015B8F" w:rsidRPr="009C1C50" w:rsidRDefault="00DE676E" w:rsidP="009C1C50">
            <w:pPr>
              <w:pStyle w:val="centralniewrubryce"/>
              <w:shd w:val="clear" w:color="auto" w:fill="FFFFFF" w:themeFill="background1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A7D4195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E3F3" w14:textId="77777777" w:rsidR="00015B8F" w:rsidRPr="009C1C50" w:rsidRDefault="005C3BF3" w:rsidP="009C1C50">
            <w:pPr>
              <w:pStyle w:val="centralniewrubryce"/>
              <w:shd w:val="clear" w:color="auto" w:fill="FFFFFF" w:themeFill="background1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341" w14:textId="77777777" w:rsidR="00015B8F" w:rsidRPr="009C1C50" w:rsidRDefault="005C3BF3" w:rsidP="009C1C50">
            <w:pPr>
              <w:pStyle w:val="centralniewrubryce"/>
              <w:shd w:val="clear" w:color="auto" w:fill="FFFFFF" w:themeFill="background1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045F" w14:textId="5E593A51" w:rsidR="00015B8F" w:rsidRPr="009C1C50" w:rsidRDefault="00C41B6F" w:rsidP="009C1C50">
            <w:pPr>
              <w:pStyle w:val="centralniewrubryce"/>
              <w:shd w:val="clear" w:color="auto" w:fill="FFFFFF" w:themeFill="background1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9B0F" w14:textId="788F0B45" w:rsidR="00015B8F" w:rsidRPr="009C1C50" w:rsidRDefault="0087525C" w:rsidP="009C1C50">
            <w:pPr>
              <w:pStyle w:val="centralniewrubryce"/>
              <w:shd w:val="clear" w:color="auto" w:fill="FFFFFF" w:themeFill="background1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73AD" w14:textId="77777777" w:rsidR="00015B8F" w:rsidRPr="009C1C50" w:rsidRDefault="005C3BF3" w:rsidP="009C1C50">
            <w:pPr>
              <w:pStyle w:val="centralniewrubryce"/>
              <w:shd w:val="clear" w:color="auto" w:fill="FFFFFF" w:themeFill="background1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9CE5" w14:textId="77777777" w:rsidR="00015B8F" w:rsidRPr="009C1C50" w:rsidRDefault="005C3BF3" w:rsidP="009C1C50">
            <w:pPr>
              <w:pStyle w:val="centralniewrubryce"/>
              <w:shd w:val="clear" w:color="auto" w:fill="FFFFFF" w:themeFill="background1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F05C" w14:textId="77777777" w:rsidR="00015B8F" w:rsidRPr="009C1C50" w:rsidRDefault="005C3BF3" w:rsidP="009C1C50">
            <w:pPr>
              <w:pStyle w:val="centralniewrubryce"/>
              <w:shd w:val="clear" w:color="auto" w:fill="FFFFFF" w:themeFill="background1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B3DD" w14:textId="27D5CA53" w:rsidR="00015B8F" w:rsidRPr="009C1C50" w:rsidRDefault="00673EA9" w:rsidP="009C1C50">
            <w:pPr>
              <w:pStyle w:val="centralniewrubryce"/>
              <w:shd w:val="clear" w:color="auto" w:fill="FFFFFF" w:themeFill="background1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1934" w14:textId="666DB7A9" w:rsidR="00015B8F" w:rsidRPr="009C1C50" w:rsidRDefault="00C41B6F" w:rsidP="009C1C50">
            <w:pPr>
              <w:pStyle w:val="centralniewrubryce"/>
              <w:shd w:val="clear" w:color="auto" w:fill="FFFFFF" w:themeFill="background1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30D4ED2" w14:textId="77777777" w:rsidR="00923D7D" w:rsidRPr="009C1C50" w:rsidRDefault="00923D7D" w:rsidP="009C1C50">
      <w:pPr>
        <w:pStyle w:val="Podpunkty"/>
        <w:shd w:val="clear" w:color="auto" w:fill="FFFFFF" w:themeFill="background1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95A7AE" w14:textId="77777777" w:rsidR="0085747A" w:rsidRPr="009C1C50" w:rsidRDefault="0085747A" w:rsidP="009C1C50">
      <w:pPr>
        <w:pStyle w:val="Punktygwne"/>
        <w:shd w:val="clear" w:color="auto" w:fill="FFFFFF" w:themeFill="background1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1C50">
        <w:rPr>
          <w:rFonts w:ascii="Corbel" w:hAnsi="Corbel"/>
          <w:smallCaps w:val="0"/>
          <w:szCs w:val="24"/>
        </w:rPr>
        <w:t>1.</w:t>
      </w:r>
      <w:r w:rsidR="00E22FBC" w:rsidRPr="009C1C50">
        <w:rPr>
          <w:rFonts w:ascii="Corbel" w:hAnsi="Corbel"/>
          <w:smallCaps w:val="0"/>
          <w:szCs w:val="24"/>
        </w:rPr>
        <w:t>2</w:t>
      </w:r>
      <w:r w:rsidR="00F83B28" w:rsidRPr="009C1C50">
        <w:rPr>
          <w:rFonts w:ascii="Corbel" w:hAnsi="Corbel"/>
          <w:smallCaps w:val="0"/>
          <w:szCs w:val="24"/>
        </w:rPr>
        <w:t>.</w:t>
      </w:r>
      <w:r w:rsidR="00F83B28" w:rsidRPr="009C1C50">
        <w:rPr>
          <w:rFonts w:ascii="Corbel" w:hAnsi="Corbel"/>
          <w:smallCaps w:val="0"/>
          <w:szCs w:val="24"/>
        </w:rPr>
        <w:tab/>
      </w:r>
      <w:r w:rsidRPr="009C1C50">
        <w:rPr>
          <w:rFonts w:ascii="Corbel" w:hAnsi="Corbel"/>
          <w:smallCaps w:val="0"/>
          <w:szCs w:val="24"/>
        </w:rPr>
        <w:t xml:space="preserve">Sposób realizacji zajęć  </w:t>
      </w:r>
    </w:p>
    <w:p w14:paraId="484E8C70" w14:textId="77777777" w:rsidR="00222B2D" w:rsidRPr="009C1C50" w:rsidRDefault="00222B2D" w:rsidP="009C1C50">
      <w:pPr>
        <w:pStyle w:val="Punktygwne"/>
        <w:shd w:val="clear" w:color="auto" w:fill="FFFFFF" w:themeFill="background1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086E7072" w14:textId="77777777" w:rsidR="0085747A" w:rsidRPr="009C1C50" w:rsidRDefault="00C96DB1" w:rsidP="009C1C50">
      <w:pPr>
        <w:pStyle w:val="Punktygwne"/>
        <w:shd w:val="clear" w:color="auto" w:fill="FFFFFF" w:themeFill="background1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1C50">
        <w:rPr>
          <w:rFonts w:ascii="Corbel" w:eastAsia="MS Gothic" w:hAnsi="Corbel" w:cs="MS Gothic"/>
          <w:szCs w:val="24"/>
        </w:rPr>
        <w:t xml:space="preserve"> </w:t>
      </w:r>
      <w:r w:rsidR="00A0054E" w:rsidRPr="009C1C50">
        <w:rPr>
          <w:rFonts w:ascii="Corbel" w:eastAsia="MS Gothic" w:hAnsi="Corbel" w:cs="MS Gothic"/>
          <w:szCs w:val="24"/>
        </w:rPr>
        <w:t>X</w:t>
      </w:r>
      <w:r w:rsidR="0085747A" w:rsidRPr="009C1C50">
        <w:rPr>
          <w:rFonts w:ascii="Corbel" w:hAnsi="Corbel"/>
          <w:smallCaps w:val="0"/>
          <w:szCs w:val="24"/>
        </w:rPr>
        <w:t xml:space="preserve"> </w:t>
      </w:r>
      <w:r w:rsidR="00222B2D" w:rsidRPr="009C1C50">
        <w:rPr>
          <w:rFonts w:ascii="Corbel" w:hAnsi="Corbel"/>
          <w:smallCaps w:val="0"/>
          <w:szCs w:val="24"/>
        </w:rPr>
        <w:t xml:space="preserve"> </w:t>
      </w:r>
      <w:r w:rsidR="0085747A" w:rsidRPr="009C1C5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FDC6B08" w14:textId="77777777" w:rsidR="0085747A" w:rsidRPr="009C1C50" w:rsidRDefault="0085747A" w:rsidP="009C1C50">
      <w:pPr>
        <w:pStyle w:val="Punktygwne"/>
        <w:shd w:val="clear" w:color="auto" w:fill="FFFFFF" w:themeFill="background1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1C50">
        <w:rPr>
          <w:rFonts w:ascii="Corbel" w:eastAsia="MS Gothic" w:hAnsi="MS Gothic" w:cs="MS Gothic"/>
          <w:b w:val="0"/>
          <w:szCs w:val="24"/>
        </w:rPr>
        <w:t>☐</w:t>
      </w:r>
      <w:r w:rsidRPr="009C1C5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02CC6E" w14:textId="77777777" w:rsidR="0085747A" w:rsidRPr="009C1C50" w:rsidRDefault="0085747A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smallCaps w:val="0"/>
          <w:szCs w:val="24"/>
        </w:rPr>
      </w:pPr>
    </w:p>
    <w:p w14:paraId="0469461F" w14:textId="77777777" w:rsidR="00E22FBC" w:rsidRPr="009C1C50" w:rsidRDefault="00E22FBC" w:rsidP="009C1C50">
      <w:pPr>
        <w:pStyle w:val="Punktygwne"/>
        <w:shd w:val="clear" w:color="auto" w:fill="FFFFFF" w:themeFill="background1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1C50">
        <w:rPr>
          <w:rFonts w:ascii="Corbel" w:hAnsi="Corbel"/>
          <w:smallCaps w:val="0"/>
          <w:szCs w:val="24"/>
        </w:rPr>
        <w:t xml:space="preserve">1.3 </w:t>
      </w:r>
      <w:r w:rsidR="00F83B28" w:rsidRPr="009C1C50">
        <w:rPr>
          <w:rFonts w:ascii="Corbel" w:hAnsi="Corbel"/>
          <w:smallCaps w:val="0"/>
          <w:szCs w:val="24"/>
        </w:rPr>
        <w:tab/>
      </w:r>
      <w:r w:rsidRPr="009C1C50">
        <w:rPr>
          <w:rFonts w:ascii="Corbel" w:hAnsi="Corbel"/>
          <w:smallCaps w:val="0"/>
          <w:szCs w:val="24"/>
        </w:rPr>
        <w:t>For</w:t>
      </w:r>
      <w:r w:rsidR="00445970" w:rsidRPr="009C1C50">
        <w:rPr>
          <w:rFonts w:ascii="Corbel" w:hAnsi="Corbel"/>
          <w:smallCaps w:val="0"/>
          <w:szCs w:val="24"/>
        </w:rPr>
        <w:t xml:space="preserve">ma zaliczenia przedmiotu </w:t>
      </w:r>
      <w:r w:rsidRPr="009C1C50">
        <w:rPr>
          <w:rFonts w:ascii="Corbel" w:hAnsi="Corbel"/>
          <w:smallCaps w:val="0"/>
          <w:szCs w:val="24"/>
        </w:rPr>
        <w:t xml:space="preserve"> (z toku) </w:t>
      </w:r>
      <w:r w:rsidRPr="009C1C5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B3C28A" w14:textId="77777777" w:rsidR="009C54AE" w:rsidRPr="009C1C50" w:rsidRDefault="009C54AE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b w:val="0"/>
          <w:szCs w:val="24"/>
        </w:rPr>
      </w:pPr>
    </w:p>
    <w:p w14:paraId="6C3B1992" w14:textId="77777777" w:rsidR="00E960BB" w:rsidRPr="009C1C50" w:rsidRDefault="009648B5" w:rsidP="009C1C50">
      <w:pPr>
        <w:shd w:val="clear" w:color="auto" w:fill="FFFFFF" w:themeFill="background1"/>
        <w:rPr>
          <w:rFonts w:ascii="Corbel" w:hAnsi="Corbel"/>
          <w:sz w:val="24"/>
          <w:szCs w:val="24"/>
        </w:rPr>
      </w:pPr>
      <w:r w:rsidRPr="009C1C50">
        <w:rPr>
          <w:rFonts w:ascii="Corbel" w:hAnsi="Corbel"/>
          <w:sz w:val="24"/>
          <w:szCs w:val="24"/>
        </w:rPr>
        <w:t>Zaliczenie z ocen</w:t>
      </w:r>
      <w:r w:rsidR="002C74D4" w:rsidRPr="009C1C50">
        <w:rPr>
          <w:rFonts w:ascii="Corbel" w:hAnsi="Corbel"/>
          <w:sz w:val="24"/>
          <w:szCs w:val="24"/>
        </w:rPr>
        <w:t>ą</w:t>
      </w:r>
    </w:p>
    <w:p w14:paraId="3250F664" w14:textId="77777777" w:rsidR="00E960BB" w:rsidRPr="009C1C50" w:rsidRDefault="0085747A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szCs w:val="24"/>
        </w:rPr>
      </w:pPr>
      <w:r w:rsidRPr="009C1C50">
        <w:rPr>
          <w:rFonts w:ascii="Corbel" w:hAnsi="Corbel"/>
          <w:szCs w:val="24"/>
        </w:rPr>
        <w:t xml:space="preserve">2.Wymagania wstępne </w:t>
      </w:r>
    </w:p>
    <w:p w14:paraId="67093A02" w14:textId="77777777" w:rsidR="00222B2D" w:rsidRPr="009C1C50" w:rsidRDefault="00222B2D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1C50" w14:paraId="641B851B" w14:textId="77777777" w:rsidTr="00745302">
        <w:tc>
          <w:tcPr>
            <w:tcW w:w="9670" w:type="dxa"/>
          </w:tcPr>
          <w:p w14:paraId="68035D34" w14:textId="5174201C" w:rsidR="0085747A" w:rsidRPr="009C1C50" w:rsidRDefault="004C6A49" w:rsidP="009C1C50">
            <w:pPr>
              <w:pStyle w:val="Punktygwne"/>
              <w:shd w:val="clear" w:color="auto" w:fill="FFFFFF" w:themeFill="background1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0ECE4842" w14:textId="77777777" w:rsidR="00153C41" w:rsidRPr="009C1C50" w:rsidRDefault="00153C41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szCs w:val="24"/>
        </w:rPr>
      </w:pPr>
    </w:p>
    <w:p w14:paraId="1AB6D196" w14:textId="77777777" w:rsidR="00C96DB1" w:rsidRPr="009C1C50" w:rsidRDefault="00C96DB1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szCs w:val="24"/>
        </w:rPr>
      </w:pPr>
    </w:p>
    <w:p w14:paraId="72933783" w14:textId="77777777" w:rsidR="00AB520F" w:rsidRPr="009C1C50" w:rsidRDefault="00AB520F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szCs w:val="24"/>
        </w:rPr>
      </w:pPr>
    </w:p>
    <w:p w14:paraId="46531991" w14:textId="1476A474" w:rsidR="1A7D4195" w:rsidRDefault="1A7D4195">
      <w:r>
        <w:br w:type="page"/>
      </w:r>
    </w:p>
    <w:p w14:paraId="14C59C7F" w14:textId="6CCD3D67" w:rsidR="0085747A" w:rsidRPr="009C1C50" w:rsidRDefault="0071620A" w:rsidP="1A7D4195">
      <w:pPr>
        <w:pStyle w:val="Punktygwne"/>
        <w:shd w:val="clear" w:color="auto" w:fill="FFFFFF" w:themeFill="background1"/>
        <w:spacing w:before="0" w:after="0"/>
        <w:rPr>
          <w:rFonts w:ascii="Corbel" w:hAnsi="Corbel"/>
        </w:rPr>
      </w:pPr>
      <w:r w:rsidRPr="1A7D4195">
        <w:rPr>
          <w:rFonts w:ascii="Corbel" w:hAnsi="Corbel"/>
        </w:rPr>
        <w:lastRenderedPageBreak/>
        <w:t>3.</w:t>
      </w:r>
      <w:r w:rsidR="0085747A" w:rsidRPr="1A7D4195">
        <w:rPr>
          <w:rFonts w:ascii="Corbel" w:hAnsi="Corbel"/>
        </w:rPr>
        <w:t xml:space="preserve"> </w:t>
      </w:r>
      <w:r w:rsidR="00A84C85" w:rsidRPr="1A7D4195">
        <w:rPr>
          <w:rFonts w:ascii="Corbel" w:hAnsi="Corbel"/>
        </w:rPr>
        <w:t>cele, efekty uczenia się</w:t>
      </w:r>
      <w:r w:rsidR="0085747A" w:rsidRPr="1A7D4195">
        <w:rPr>
          <w:rFonts w:ascii="Corbel" w:hAnsi="Corbel"/>
        </w:rPr>
        <w:t xml:space="preserve"> , treści Programowe i stosowane metody Dydaktyczne</w:t>
      </w:r>
    </w:p>
    <w:p w14:paraId="7C116A02" w14:textId="77777777" w:rsidR="0085747A" w:rsidRPr="009C1C50" w:rsidRDefault="0085747A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szCs w:val="24"/>
        </w:rPr>
      </w:pPr>
    </w:p>
    <w:p w14:paraId="431CBF92" w14:textId="77777777" w:rsidR="0085747A" w:rsidRPr="009C1C50" w:rsidRDefault="0071620A" w:rsidP="009C1C50">
      <w:pPr>
        <w:pStyle w:val="Podpunkty"/>
        <w:shd w:val="clear" w:color="auto" w:fill="FFFFFF" w:themeFill="background1"/>
        <w:rPr>
          <w:rFonts w:ascii="Corbel" w:hAnsi="Corbel"/>
          <w:sz w:val="24"/>
          <w:szCs w:val="24"/>
        </w:rPr>
      </w:pPr>
      <w:r w:rsidRPr="009C1C50">
        <w:rPr>
          <w:rFonts w:ascii="Corbel" w:hAnsi="Corbel"/>
          <w:sz w:val="24"/>
          <w:szCs w:val="24"/>
        </w:rPr>
        <w:t xml:space="preserve">3.1 </w:t>
      </w:r>
      <w:r w:rsidR="00C05F44" w:rsidRPr="009C1C50">
        <w:rPr>
          <w:rFonts w:ascii="Corbel" w:hAnsi="Corbel"/>
          <w:sz w:val="24"/>
          <w:szCs w:val="24"/>
        </w:rPr>
        <w:t>Cele przedmiotu</w:t>
      </w:r>
    </w:p>
    <w:p w14:paraId="40EE0CCB" w14:textId="77777777" w:rsidR="00F83B28" w:rsidRPr="009C1C50" w:rsidRDefault="00F83B28" w:rsidP="009C1C50">
      <w:pPr>
        <w:pStyle w:val="Podpunkty"/>
        <w:shd w:val="clear" w:color="auto" w:fill="FFFFFF" w:themeFill="background1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1C50" w14:paraId="5EA72AC3" w14:textId="77777777" w:rsidTr="00312A63">
        <w:tc>
          <w:tcPr>
            <w:tcW w:w="844" w:type="dxa"/>
            <w:vAlign w:val="center"/>
          </w:tcPr>
          <w:p w14:paraId="076DAFE6" w14:textId="77777777" w:rsidR="0085747A" w:rsidRPr="009C1C50" w:rsidRDefault="0085747A" w:rsidP="009C1C50">
            <w:pPr>
              <w:pStyle w:val="Podpunkty"/>
              <w:shd w:val="clear" w:color="auto" w:fill="FFFFFF" w:themeFill="background1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601D077" w14:textId="330FB748" w:rsidR="0085747A" w:rsidRPr="009C1C50" w:rsidRDefault="004E32AF" w:rsidP="009C1C50">
            <w:pPr>
              <w:pStyle w:val="Podpunkty"/>
              <w:shd w:val="clear" w:color="auto" w:fill="FFFFFF" w:themeFill="background1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sz w:val="24"/>
                <w:szCs w:val="24"/>
              </w:rPr>
              <w:t>Zapoznanie studentów z możliwościami jakie sztuczna inteligencja daje badaczom zjawisk społecznych w cyberprzestrzeni</w:t>
            </w:r>
          </w:p>
        </w:tc>
      </w:tr>
      <w:tr w:rsidR="0085747A" w:rsidRPr="009C1C50" w14:paraId="2EC4A001" w14:textId="77777777" w:rsidTr="00312A63">
        <w:tc>
          <w:tcPr>
            <w:tcW w:w="844" w:type="dxa"/>
            <w:vAlign w:val="center"/>
          </w:tcPr>
          <w:p w14:paraId="4E206A42" w14:textId="77777777" w:rsidR="0085747A" w:rsidRPr="009C1C50" w:rsidRDefault="00A0054E" w:rsidP="009C1C50">
            <w:pPr>
              <w:pStyle w:val="Cele"/>
              <w:shd w:val="clear" w:color="auto" w:fill="FFFFFF" w:themeFill="background1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C9943A3" w14:textId="0173C13D" w:rsidR="0085747A" w:rsidRPr="009C1C50" w:rsidRDefault="004E32AF" w:rsidP="009C1C50">
            <w:pPr>
              <w:pStyle w:val="Podpunkty"/>
              <w:shd w:val="clear" w:color="auto" w:fill="FFFFFF" w:themeFill="background1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zastosowaniem sztucznej inteligencji w analizie danych społecznych, zjawisk i trendów </w:t>
            </w:r>
          </w:p>
        </w:tc>
      </w:tr>
      <w:tr w:rsidR="005B25A4" w:rsidRPr="009C1C50" w14:paraId="4CD27DB4" w14:textId="77777777" w:rsidTr="00312A63">
        <w:tc>
          <w:tcPr>
            <w:tcW w:w="844" w:type="dxa"/>
            <w:vAlign w:val="center"/>
          </w:tcPr>
          <w:p w14:paraId="41666107" w14:textId="1242B4B7" w:rsidR="005B25A4" w:rsidRPr="009C1C50" w:rsidRDefault="00724975" w:rsidP="009C1C50">
            <w:pPr>
              <w:pStyle w:val="Cele"/>
              <w:shd w:val="clear" w:color="auto" w:fill="FFFFFF" w:themeFill="background1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0FA5203D" w14:textId="36F90E23" w:rsidR="005B25A4" w:rsidRPr="009C1C50" w:rsidRDefault="004E32AF" w:rsidP="009C1C50">
            <w:pPr>
              <w:pStyle w:val="Podpunkty"/>
              <w:shd w:val="clear" w:color="auto" w:fill="FFFFFF" w:themeFill="background1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1C50">
              <w:rPr>
                <w:rFonts w:ascii="Corbel" w:hAnsi="Corbel"/>
                <w:b w:val="0"/>
                <w:sz w:val="24"/>
                <w:szCs w:val="24"/>
              </w:rPr>
              <w:t>Zapoznanie studentów z zastosowaniem sztucznej inteligencji do modelowania zjawisk społecznych</w:t>
            </w:r>
          </w:p>
        </w:tc>
      </w:tr>
    </w:tbl>
    <w:p w14:paraId="483B0D65" w14:textId="77777777" w:rsidR="00312A63" w:rsidRPr="009C1C50" w:rsidRDefault="00312A63" w:rsidP="009C1C50">
      <w:pPr>
        <w:shd w:val="clear" w:color="auto" w:fill="FFFFFF" w:themeFill="background1"/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C7DBD07" w14:textId="77777777" w:rsidR="001D7B54" w:rsidRPr="009C1C50" w:rsidRDefault="009F4610" w:rsidP="009C1C50">
      <w:pPr>
        <w:shd w:val="clear" w:color="auto" w:fill="FFFFFF" w:themeFill="background1"/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1C50">
        <w:rPr>
          <w:rFonts w:ascii="Corbel" w:hAnsi="Corbel"/>
          <w:b/>
          <w:sz w:val="24"/>
          <w:szCs w:val="24"/>
        </w:rPr>
        <w:t xml:space="preserve">3.2 </w:t>
      </w:r>
      <w:r w:rsidR="001D7B54" w:rsidRPr="009C1C50">
        <w:rPr>
          <w:rFonts w:ascii="Corbel" w:hAnsi="Corbel"/>
          <w:b/>
          <w:sz w:val="24"/>
          <w:szCs w:val="24"/>
        </w:rPr>
        <w:t xml:space="preserve">Efekty </w:t>
      </w:r>
      <w:r w:rsidR="00C05F44" w:rsidRPr="009C1C5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1C50">
        <w:rPr>
          <w:rFonts w:ascii="Corbel" w:hAnsi="Corbel"/>
          <w:b/>
          <w:sz w:val="24"/>
          <w:szCs w:val="24"/>
        </w:rPr>
        <w:t>dla przedmiotu</w:t>
      </w:r>
      <w:r w:rsidR="00445970" w:rsidRPr="009C1C50">
        <w:rPr>
          <w:rFonts w:ascii="Corbel" w:hAnsi="Corbel"/>
          <w:sz w:val="24"/>
          <w:szCs w:val="24"/>
        </w:rPr>
        <w:t xml:space="preserve"> </w:t>
      </w:r>
    </w:p>
    <w:p w14:paraId="1EC96726" w14:textId="77777777" w:rsidR="001D7B54" w:rsidRPr="009C1C50" w:rsidRDefault="001D7B54" w:rsidP="009C1C50">
      <w:pPr>
        <w:shd w:val="clear" w:color="auto" w:fill="FFFFFF" w:themeFill="background1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1C50" w14:paraId="416F068E" w14:textId="77777777" w:rsidTr="125A12BB">
        <w:tc>
          <w:tcPr>
            <w:tcW w:w="1681" w:type="dxa"/>
            <w:vAlign w:val="center"/>
          </w:tcPr>
          <w:p w14:paraId="2F86D9B9" w14:textId="77777777" w:rsidR="0085747A" w:rsidRPr="009C1C50" w:rsidRDefault="0085747A" w:rsidP="009C1C50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C1C5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C1C5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1C5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5B5B88" w14:textId="77777777" w:rsidR="0085747A" w:rsidRPr="009C1C50" w:rsidRDefault="0085747A" w:rsidP="009C1C50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C1C5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1C5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D35BA1" w14:textId="77777777" w:rsidR="0085747A" w:rsidRPr="009C1C50" w:rsidRDefault="0085747A" w:rsidP="009C1C50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C1C5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1C50" w14:paraId="30519C3C" w14:textId="77777777" w:rsidTr="125A12BB">
        <w:tc>
          <w:tcPr>
            <w:tcW w:w="1681" w:type="dxa"/>
          </w:tcPr>
          <w:p w14:paraId="5B5B51F9" w14:textId="77777777" w:rsidR="0085747A" w:rsidRPr="009C1C50" w:rsidRDefault="00D628CA" w:rsidP="009C1C50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1C5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96495DF" w14:textId="38A94731" w:rsidR="0085747A" w:rsidRPr="009C1C50" w:rsidRDefault="00EC6B78" w:rsidP="125A12BB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25A12BB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A46BED" w:rsidRPr="125A12BB">
              <w:rPr>
                <w:rFonts w:ascii="Corbel" w:hAnsi="Corbel"/>
                <w:b w:val="0"/>
                <w:smallCaps w:val="0"/>
              </w:rPr>
              <w:t>z</w:t>
            </w:r>
            <w:r w:rsidRPr="125A12BB">
              <w:rPr>
                <w:rFonts w:ascii="Corbel" w:hAnsi="Corbel"/>
                <w:b w:val="0"/>
                <w:smallCaps w:val="0"/>
              </w:rPr>
              <w:t>na i rozumie w zawansowanym stopniu miejsce i rolę człowieka jako istoty społecznej, podmiotu konstruującego rzeczywistość, w tym cyfrową, i w niej działającego.</w:t>
            </w:r>
          </w:p>
        </w:tc>
        <w:tc>
          <w:tcPr>
            <w:tcW w:w="1865" w:type="dxa"/>
          </w:tcPr>
          <w:p w14:paraId="77FC979F" w14:textId="0EA95B5A" w:rsidR="000063B6" w:rsidRPr="009C1C50" w:rsidRDefault="00EC6B78" w:rsidP="009C1C50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="0085747A" w:rsidRPr="009C1C50" w14:paraId="6E3B6359" w14:textId="77777777" w:rsidTr="125A12BB">
        <w:tc>
          <w:tcPr>
            <w:tcW w:w="1681" w:type="dxa"/>
          </w:tcPr>
          <w:p w14:paraId="45E382BD" w14:textId="77777777" w:rsidR="0085747A" w:rsidRPr="009C1C50" w:rsidRDefault="0085747A" w:rsidP="009C1C50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1B5770" w14:textId="521CAFC3" w:rsidR="0085747A" w:rsidRPr="009C1C50" w:rsidRDefault="00EC6B78" w:rsidP="009C1C50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Student zna i rozumie w zaawansowanym stopniu pojęcia i zasady z zakresu ochrony własności przemysłowej i prawa autorskiego w obszarze związanym z problematyką dotyczącą wykorzystywania zasobów przez sztuczną inteligencję</w:t>
            </w:r>
            <w:r w:rsidR="000444E1" w:rsidRPr="009C1C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7F6482A" w14:textId="7558B303" w:rsidR="0085747A" w:rsidRPr="009C1C50" w:rsidRDefault="00EC6B78" w:rsidP="009C1C50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KW_11</w:t>
            </w:r>
          </w:p>
        </w:tc>
      </w:tr>
      <w:tr w:rsidR="000063B6" w:rsidRPr="009C1C50" w14:paraId="21467577" w14:textId="77777777" w:rsidTr="125A12BB">
        <w:tc>
          <w:tcPr>
            <w:tcW w:w="1681" w:type="dxa"/>
          </w:tcPr>
          <w:p w14:paraId="775F4357" w14:textId="77777777" w:rsidR="000063B6" w:rsidRPr="009C1C50" w:rsidRDefault="000063B6" w:rsidP="009C1C50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A7641B" w14:textId="2D983807" w:rsidR="000063B6" w:rsidRPr="009C1C50" w:rsidRDefault="00EC6B78" w:rsidP="125A12BB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25A12BB">
              <w:rPr>
                <w:rFonts w:ascii="Corbel" w:hAnsi="Corbel"/>
                <w:b w:val="0"/>
                <w:smallCaps w:val="0"/>
              </w:rPr>
              <w:t xml:space="preserve">Student potrafi samodzielnie interpretować i pozyskiwać dane do analizowania konkretnych procesów i zjawisk społecznych przez sztuczną inteligencję oraz w sposób innowacyjny rozwiązywać konkretne problemy i zadania </w:t>
            </w:r>
            <w:r w:rsidR="000444E1" w:rsidRPr="125A12BB">
              <w:rPr>
                <w:rFonts w:ascii="Corbel" w:hAnsi="Corbel"/>
                <w:b w:val="0"/>
                <w:smallCaps w:val="0"/>
              </w:rPr>
              <w:t>z zastosowaniem systemów AI oraz wybranych norm i reguł.</w:t>
            </w:r>
          </w:p>
        </w:tc>
        <w:tc>
          <w:tcPr>
            <w:tcW w:w="1865" w:type="dxa"/>
          </w:tcPr>
          <w:p w14:paraId="5CB83141" w14:textId="3F79B0DA" w:rsidR="000063B6" w:rsidRPr="009C1C50" w:rsidRDefault="000444E1" w:rsidP="009C1C50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KU_02, KU_o5</w:t>
            </w:r>
          </w:p>
        </w:tc>
      </w:tr>
      <w:tr w:rsidR="000063B6" w:rsidRPr="009C1C50" w14:paraId="2655F63D" w14:textId="77777777" w:rsidTr="125A12BB">
        <w:tc>
          <w:tcPr>
            <w:tcW w:w="1681" w:type="dxa"/>
          </w:tcPr>
          <w:p w14:paraId="27150A75" w14:textId="05F0A605" w:rsidR="000063B6" w:rsidRPr="009C1C50" w:rsidRDefault="005B25A4" w:rsidP="009C1C50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D3EF521" w14:textId="58DDA334" w:rsidR="000063B6" w:rsidRPr="009C1C50" w:rsidRDefault="000444E1" w:rsidP="009C1C50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 xml:space="preserve">Student potrafi w nie w pełni przewidywalnych warunkach związanych z korzystaniem ze sztucznej inteligencji rozstrzygać dylematy pojawiąjące się w pracy zawodowej socjologa a także rozwiązywać konkretne problemy socjologiczne i proponować innowacyjne ich rozstrzygnięcia wspomagając się przy tym aplikacjami wykorzystującymi sztuczną inteligencję. </w:t>
            </w:r>
          </w:p>
        </w:tc>
        <w:tc>
          <w:tcPr>
            <w:tcW w:w="1865" w:type="dxa"/>
          </w:tcPr>
          <w:p w14:paraId="234EEFE5" w14:textId="3079D60E" w:rsidR="000063B6" w:rsidRPr="009C1C50" w:rsidRDefault="000444E1" w:rsidP="009C1C50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KU_06, KU_07</w:t>
            </w:r>
          </w:p>
        </w:tc>
      </w:tr>
      <w:tr w:rsidR="000063B6" w:rsidRPr="009C1C50" w14:paraId="59666CDA" w14:textId="77777777" w:rsidTr="125A12BB">
        <w:tc>
          <w:tcPr>
            <w:tcW w:w="1681" w:type="dxa"/>
          </w:tcPr>
          <w:p w14:paraId="4AD45807" w14:textId="5E56DC00" w:rsidR="000063B6" w:rsidRPr="009C1C50" w:rsidRDefault="005B25A4" w:rsidP="009C1C50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</w:tcPr>
          <w:p w14:paraId="4F41E487" w14:textId="7082A840" w:rsidR="000063B6" w:rsidRPr="009C1C50" w:rsidRDefault="000444E1" w:rsidP="009C1C50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Student jest gotów do uznania znaczenia wiedzy i krytycznej oceny posiadanych informacji a także do przedsiębiorczego myślenia i działania z wykorzystaniem możliwości jakie daje sztuczna inteligencja.</w:t>
            </w:r>
          </w:p>
        </w:tc>
        <w:tc>
          <w:tcPr>
            <w:tcW w:w="1865" w:type="dxa"/>
          </w:tcPr>
          <w:p w14:paraId="2DE8DCAC" w14:textId="19451ACD" w:rsidR="000063B6" w:rsidRPr="009C1C50" w:rsidRDefault="000444E1" w:rsidP="125A12BB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25A12BB">
              <w:rPr>
                <w:rFonts w:ascii="Corbel" w:hAnsi="Corbel"/>
                <w:b w:val="0"/>
                <w:smallCaps w:val="0"/>
              </w:rPr>
              <w:t>KK_04</w:t>
            </w:r>
            <w:r w:rsidR="005A6BC2" w:rsidRPr="125A12BB">
              <w:rPr>
                <w:rFonts w:ascii="Corbel" w:hAnsi="Corbel"/>
                <w:b w:val="0"/>
                <w:smallCaps w:val="0"/>
              </w:rPr>
              <w:t>,</w:t>
            </w:r>
            <w:r w:rsidRPr="125A12BB">
              <w:rPr>
                <w:rFonts w:ascii="Corbel" w:hAnsi="Corbel"/>
                <w:b w:val="0"/>
                <w:smallCaps w:val="0"/>
              </w:rPr>
              <w:t xml:space="preserve"> KK_o5</w:t>
            </w:r>
          </w:p>
        </w:tc>
      </w:tr>
    </w:tbl>
    <w:p w14:paraId="496AD424" w14:textId="77777777" w:rsidR="0085747A" w:rsidRPr="009C1C50" w:rsidRDefault="0085747A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b w:val="0"/>
          <w:szCs w:val="24"/>
        </w:rPr>
      </w:pPr>
    </w:p>
    <w:p w14:paraId="225946F7" w14:textId="77777777" w:rsidR="00C879B8" w:rsidRPr="009C1C50" w:rsidRDefault="00C879B8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b w:val="0"/>
          <w:szCs w:val="24"/>
        </w:rPr>
      </w:pPr>
    </w:p>
    <w:p w14:paraId="56043C0F" w14:textId="77777777" w:rsidR="0085747A" w:rsidRPr="009C1C50" w:rsidRDefault="00675843" w:rsidP="009C1C50">
      <w:pPr>
        <w:pStyle w:val="Akapitzlist"/>
        <w:shd w:val="clear" w:color="auto" w:fill="FFFFFF" w:themeFill="background1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1C50">
        <w:rPr>
          <w:rFonts w:ascii="Corbel" w:hAnsi="Corbel"/>
          <w:b/>
          <w:sz w:val="24"/>
          <w:szCs w:val="24"/>
        </w:rPr>
        <w:t>3.3</w:t>
      </w:r>
      <w:r w:rsidR="001D7B54" w:rsidRPr="009C1C50">
        <w:rPr>
          <w:rFonts w:ascii="Corbel" w:hAnsi="Corbel"/>
          <w:b/>
          <w:sz w:val="24"/>
          <w:szCs w:val="24"/>
        </w:rPr>
        <w:t xml:space="preserve"> </w:t>
      </w:r>
      <w:r w:rsidR="0085747A" w:rsidRPr="009C1C50">
        <w:rPr>
          <w:rFonts w:ascii="Corbel" w:hAnsi="Corbel"/>
          <w:b/>
          <w:sz w:val="24"/>
          <w:szCs w:val="24"/>
        </w:rPr>
        <w:t>T</w:t>
      </w:r>
      <w:r w:rsidR="001D7B54" w:rsidRPr="009C1C5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C1C50">
        <w:rPr>
          <w:rFonts w:ascii="Corbel" w:hAnsi="Corbel"/>
          <w:sz w:val="24"/>
          <w:szCs w:val="24"/>
        </w:rPr>
        <w:t xml:space="preserve">  </w:t>
      </w:r>
    </w:p>
    <w:p w14:paraId="7B80EC7A" w14:textId="77777777" w:rsidR="0085747A" w:rsidRPr="009C1C50" w:rsidRDefault="0085747A" w:rsidP="009C1C50">
      <w:pPr>
        <w:pStyle w:val="Akapitzlist"/>
        <w:numPr>
          <w:ilvl w:val="0"/>
          <w:numId w:val="1"/>
        </w:numPr>
        <w:shd w:val="clear" w:color="auto" w:fill="FFFFFF" w:themeFill="background1"/>
        <w:spacing w:line="240" w:lineRule="auto"/>
        <w:jc w:val="both"/>
        <w:rPr>
          <w:rFonts w:ascii="Corbel" w:hAnsi="Corbel"/>
          <w:sz w:val="24"/>
          <w:szCs w:val="24"/>
        </w:rPr>
      </w:pPr>
      <w:r w:rsidRPr="009C1C5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1C50">
        <w:rPr>
          <w:rFonts w:ascii="Corbel" w:hAnsi="Corbel"/>
          <w:sz w:val="24"/>
          <w:szCs w:val="24"/>
        </w:rPr>
        <w:t xml:space="preserve">, </w:t>
      </w:r>
      <w:r w:rsidRPr="009C1C50">
        <w:rPr>
          <w:rFonts w:ascii="Corbel" w:hAnsi="Corbel"/>
          <w:sz w:val="24"/>
          <w:szCs w:val="24"/>
        </w:rPr>
        <w:t xml:space="preserve">zajęć praktycznych </w:t>
      </w:r>
    </w:p>
    <w:p w14:paraId="1BFD0D24" w14:textId="77777777" w:rsidR="0085747A" w:rsidRPr="009C1C50" w:rsidRDefault="0085747A" w:rsidP="009C1C50">
      <w:pPr>
        <w:pStyle w:val="Akapitzlist"/>
        <w:shd w:val="clear" w:color="auto" w:fill="FFFFFF" w:themeFill="background1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1C50" w14:paraId="23755941" w14:textId="77777777" w:rsidTr="00AC20A8">
        <w:trPr>
          <w:trHeight w:val="595"/>
        </w:trPr>
        <w:tc>
          <w:tcPr>
            <w:tcW w:w="9520" w:type="dxa"/>
          </w:tcPr>
          <w:p w14:paraId="55EDEBA1" w14:textId="77777777" w:rsidR="0085747A" w:rsidRPr="009C1C50" w:rsidRDefault="0085747A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1C50" w14:paraId="2B5049F0" w14:textId="77777777" w:rsidTr="0046759C">
        <w:tc>
          <w:tcPr>
            <w:tcW w:w="9520" w:type="dxa"/>
          </w:tcPr>
          <w:p w14:paraId="67EDDD51" w14:textId="5BD305C2" w:rsidR="0085747A" w:rsidRPr="009C1C50" w:rsidRDefault="000267BE" w:rsidP="009C1C50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lastRenderedPageBreak/>
              <w:t xml:space="preserve">Wprowadzenie do </w:t>
            </w:r>
            <w:r w:rsidR="0064159B" w:rsidRPr="009C1C50">
              <w:rPr>
                <w:rFonts w:ascii="Corbel" w:hAnsi="Corbel"/>
                <w:sz w:val="24"/>
                <w:szCs w:val="24"/>
              </w:rPr>
              <w:t>S</w:t>
            </w:r>
            <w:r w:rsidRPr="009C1C50">
              <w:rPr>
                <w:rFonts w:ascii="Corbel" w:hAnsi="Corbel"/>
                <w:sz w:val="24"/>
                <w:szCs w:val="24"/>
              </w:rPr>
              <w:t>ztucznej inteligencji (AI)</w:t>
            </w:r>
          </w:p>
        </w:tc>
      </w:tr>
      <w:tr w:rsidR="005B25A4" w:rsidRPr="009C1C50" w14:paraId="1EC031E1" w14:textId="77777777" w:rsidTr="00CB06FB">
        <w:tc>
          <w:tcPr>
            <w:tcW w:w="9520" w:type="dxa"/>
          </w:tcPr>
          <w:p w14:paraId="7B2A3F02" w14:textId="0CC88B05" w:rsidR="005B25A4" w:rsidRPr="009C1C50" w:rsidRDefault="002824B8" w:rsidP="009C1C50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Podstawy uczenia maszynowego</w:t>
            </w:r>
          </w:p>
        </w:tc>
      </w:tr>
      <w:tr w:rsidR="005B25A4" w:rsidRPr="009C1C50" w14:paraId="77F230E7" w14:textId="77777777" w:rsidTr="0046759C">
        <w:tc>
          <w:tcPr>
            <w:tcW w:w="9520" w:type="dxa"/>
          </w:tcPr>
          <w:p w14:paraId="42314A0A" w14:textId="1CA1118E" w:rsidR="005B25A4" w:rsidRPr="009C1C50" w:rsidRDefault="009C3C26" w:rsidP="009C1C50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Głębokie uczenie (Deep Learning)</w:t>
            </w:r>
          </w:p>
        </w:tc>
      </w:tr>
      <w:tr w:rsidR="005B25A4" w:rsidRPr="009C1C50" w14:paraId="586C415E" w14:textId="77777777" w:rsidTr="0046759C">
        <w:tc>
          <w:tcPr>
            <w:tcW w:w="9520" w:type="dxa"/>
          </w:tcPr>
          <w:p w14:paraId="214B14DE" w14:textId="2E4CF074" w:rsidR="005B25A4" w:rsidRPr="009C1C50" w:rsidRDefault="0075442E" w:rsidP="009C1C50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442E">
              <w:rPr>
                <w:rFonts w:ascii="Corbel" w:hAnsi="Corbel"/>
                <w:sz w:val="24"/>
                <w:szCs w:val="24"/>
              </w:rPr>
              <w:t>NLP (Przetwarzanie Języka Naturalnego) w analizie treści online</w:t>
            </w:r>
          </w:p>
        </w:tc>
      </w:tr>
      <w:tr w:rsidR="003E2266" w:rsidRPr="009C1C50" w14:paraId="2BD430C7" w14:textId="77777777" w:rsidTr="0046759C">
        <w:tc>
          <w:tcPr>
            <w:tcW w:w="9520" w:type="dxa"/>
          </w:tcPr>
          <w:p w14:paraId="56FC65A4" w14:textId="497FA37C" w:rsidR="003E2266" w:rsidRPr="009C1C50" w:rsidRDefault="00F31976" w:rsidP="009C1C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9C1C50">
              <w:rPr>
                <w:rFonts w:ascii="Corbel" w:hAnsi="Corbel"/>
                <w:bCs/>
                <w:sz w:val="24"/>
                <w:szCs w:val="24"/>
              </w:rPr>
              <w:t>Zastosowywanie</w:t>
            </w:r>
            <w:r w:rsidR="00252799" w:rsidRPr="009C1C50">
              <w:rPr>
                <w:rFonts w:ascii="Corbel" w:hAnsi="Corbel"/>
                <w:bCs/>
                <w:sz w:val="24"/>
                <w:szCs w:val="24"/>
              </w:rPr>
              <w:t xml:space="preserve"> AI w analizie cyfrowych obrazów</w:t>
            </w:r>
          </w:p>
        </w:tc>
      </w:tr>
      <w:tr w:rsidR="005B25A4" w:rsidRPr="009C1C50" w14:paraId="4E545658" w14:textId="77777777" w:rsidTr="0046759C">
        <w:tc>
          <w:tcPr>
            <w:tcW w:w="9520" w:type="dxa"/>
          </w:tcPr>
          <w:p w14:paraId="4C14A03E" w14:textId="392EBE5E" w:rsidR="005B25A4" w:rsidRPr="009C1C50" w:rsidRDefault="0010700C" w:rsidP="009C1C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bCs/>
                <w:sz w:val="24"/>
                <w:szCs w:val="24"/>
              </w:rPr>
              <w:t>AI w analizie danych</w:t>
            </w:r>
            <w:r w:rsidRPr="009C1C5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1C50">
              <w:rPr>
                <w:rFonts w:ascii="Corbel" w:hAnsi="Corbel"/>
                <w:sz w:val="24"/>
                <w:szCs w:val="24"/>
              </w:rPr>
              <w:t>społecznych, zjawisk i trendów</w:t>
            </w:r>
          </w:p>
        </w:tc>
      </w:tr>
      <w:tr w:rsidR="005B25A4" w:rsidRPr="009C1C50" w14:paraId="40DD28A7" w14:textId="77777777" w:rsidTr="00EE09AC">
        <w:trPr>
          <w:trHeight w:val="327"/>
        </w:trPr>
        <w:tc>
          <w:tcPr>
            <w:tcW w:w="9520" w:type="dxa"/>
          </w:tcPr>
          <w:p w14:paraId="1481566C" w14:textId="30FA928A" w:rsidR="005B25A4" w:rsidRPr="009C1C50" w:rsidRDefault="0010700C" w:rsidP="009C1C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Modelowanie preferencji i opinii społecznych za pomocą AI</w:t>
            </w:r>
          </w:p>
        </w:tc>
      </w:tr>
      <w:tr w:rsidR="005B25A4" w:rsidRPr="009C1C50" w14:paraId="238B722F" w14:textId="77777777" w:rsidTr="0046759C">
        <w:tc>
          <w:tcPr>
            <w:tcW w:w="9520" w:type="dxa"/>
          </w:tcPr>
          <w:p w14:paraId="7F6D6A14" w14:textId="321F47E9" w:rsidR="005B25A4" w:rsidRPr="009C1C50" w:rsidRDefault="00EE09AC" w:rsidP="009C1C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Zastosowanie AI w badaniach naukowych i pisaniu prac naukowych</w:t>
            </w:r>
          </w:p>
        </w:tc>
      </w:tr>
      <w:tr w:rsidR="005B25A4" w:rsidRPr="009C1C50" w14:paraId="4D614A44" w14:textId="77777777" w:rsidTr="0046759C">
        <w:tc>
          <w:tcPr>
            <w:tcW w:w="9520" w:type="dxa"/>
          </w:tcPr>
          <w:p w14:paraId="37A844B9" w14:textId="228FD07D" w:rsidR="005B25A4" w:rsidRPr="009C1C50" w:rsidRDefault="00F83DE5" w:rsidP="009C1C50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Zagrożenia związane ze AI</w:t>
            </w:r>
          </w:p>
        </w:tc>
      </w:tr>
      <w:tr w:rsidR="005B25A4" w:rsidRPr="009C1C50" w14:paraId="2C70FA99" w14:textId="77777777" w:rsidTr="0046759C">
        <w:tc>
          <w:tcPr>
            <w:tcW w:w="9520" w:type="dxa"/>
          </w:tcPr>
          <w:p w14:paraId="286B0379" w14:textId="58EF1420" w:rsidR="005B25A4" w:rsidRPr="009C1C50" w:rsidRDefault="00F83DE5" w:rsidP="009C1C50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Prawa autorskie i etyka a AI</w:t>
            </w:r>
          </w:p>
        </w:tc>
      </w:tr>
      <w:tr w:rsidR="00F1183F" w:rsidRPr="009C1C50" w14:paraId="78D517FD" w14:textId="77777777" w:rsidTr="0046759C">
        <w:tc>
          <w:tcPr>
            <w:tcW w:w="9520" w:type="dxa"/>
          </w:tcPr>
          <w:p w14:paraId="41F1EB1A" w14:textId="337CBAD1" w:rsidR="00F1183F" w:rsidRPr="009C1C50" w:rsidRDefault="00F1183F" w:rsidP="009C1C50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Scenariusze dalszego rozwoju AI</w:t>
            </w:r>
          </w:p>
        </w:tc>
      </w:tr>
    </w:tbl>
    <w:p w14:paraId="413C7DFA" w14:textId="77777777" w:rsidR="0085747A" w:rsidRPr="009C1C50" w:rsidRDefault="0085747A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b w:val="0"/>
          <w:szCs w:val="24"/>
        </w:rPr>
      </w:pPr>
    </w:p>
    <w:p w14:paraId="19F1849A" w14:textId="2F21617B" w:rsidR="0085747A" w:rsidRPr="009C1C50" w:rsidRDefault="009F4610" w:rsidP="009C1C50">
      <w:pPr>
        <w:pStyle w:val="Punktygwne"/>
        <w:shd w:val="clear" w:color="auto" w:fill="FFFFFF" w:themeFill="background1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1A7D4195">
        <w:rPr>
          <w:rFonts w:ascii="Corbel" w:hAnsi="Corbel"/>
          <w:smallCaps w:val="0"/>
        </w:rPr>
        <w:t>3.4 Metody dydaktyczne</w:t>
      </w:r>
      <w:r w:rsidRPr="1A7D4195">
        <w:rPr>
          <w:rFonts w:ascii="Corbel" w:hAnsi="Corbel"/>
          <w:b w:val="0"/>
          <w:smallCaps w:val="0"/>
        </w:rPr>
        <w:t xml:space="preserve"> </w:t>
      </w:r>
    </w:p>
    <w:p w14:paraId="3AEB4367" w14:textId="15575E31" w:rsidR="000226B5" w:rsidRPr="009C1C50" w:rsidRDefault="000226B5" w:rsidP="1A7D4195">
      <w:pPr>
        <w:pStyle w:val="Punktygwne"/>
        <w:shd w:val="clear" w:color="auto" w:fill="FFFFFF" w:themeFill="background1"/>
        <w:tabs>
          <w:tab w:val="left" w:pos="284"/>
        </w:tabs>
        <w:spacing w:after="0"/>
        <w:rPr>
          <w:rFonts w:ascii="Corbel" w:hAnsi="Corbel"/>
          <w:b w:val="0"/>
          <w:smallCaps w:val="0"/>
        </w:rPr>
      </w:pPr>
      <w:r w:rsidRPr="1A7D4195">
        <w:rPr>
          <w:rFonts w:ascii="Corbel" w:hAnsi="Corbel"/>
          <w:b w:val="0"/>
          <w:smallCaps w:val="0"/>
        </w:rPr>
        <w:t>Konwersatorium: wykład problemowy z prezentacja multimedialną, analiza wybranych studiów przypadku</w:t>
      </w:r>
    </w:p>
    <w:p w14:paraId="70A0E58F" w14:textId="4280C7FC" w:rsidR="00E960BB" w:rsidRPr="009C1C50" w:rsidRDefault="00E960BB" w:rsidP="009C1C50">
      <w:pPr>
        <w:pStyle w:val="Punktygwne"/>
        <w:shd w:val="clear" w:color="auto" w:fill="FFFFFF" w:themeFill="background1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79387EC" w14:textId="77777777" w:rsidR="00E960BB" w:rsidRPr="009C1C50" w:rsidRDefault="00E960BB" w:rsidP="009C1C50">
      <w:pPr>
        <w:pStyle w:val="Punktygwne"/>
        <w:shd w:val="clear" w:color="auto" w:fill="FFFFFF" w:themeFill="background1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25502" w14:textId="77777777" w:rsidR="0085747A" w:rsidRPr="009C1C50" w:rsidRDefault="00C61DC5" w:rsidP="009C1C50">
      <w:pPr>
        <w:pStyle w:val="Punktygwne"/>
        <w:shd w:val="clear" w:color="auto" w:fill="FFFFFF" w:themeFill="background1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1C50">
        <w:rPr>
          <w:rFonts w:ascii="Corbel" w:hAnsi="Corbel"/>
          <w:smallCaps w:val="0"/>
          <w:szCs w:val="24"/>
        </w:rPr>
        <w:t xml:space="preserve">4. </w:t>
      </w:r>
      <w:r w:rsidR="0085747A" w:rsidRPr="009C1C50">
        <w:rPr>
          <w:rFonts w:ascii="Corbel" w:hAnsi="Corbel"/>
          <w:smallCaps w:val="0"/>
          <w:szCs w:val="24"/>
        </w:rPr>
        <w:t>METODY I KRYTERIA OCENY</w:t>
      </w:r>
      <w:r w:rsidR="009F4610" w:rsidRPr="009C1C50">
        <w:rPr>
          <w:rFonts w:ascii="Corbel" w:hAnsi="Corbel"/>
          <w:smallCaps w:val="0"/>
          <w:szCs w:val="24"/>
        </w:rPr>
        <w:t xml:space="preserve"> </w:t>
      </w:r>
    </w:p>
    <w:p w14:paraId="1D13F343" w14:textId="77777777" w:rsidR="00923D7D" w:rsidRPr="009C1C50" w:rsidRDefault="00923D7D" w:rsidP="009C1C50">
      <w:pPr>
        <w:pStyle w:val="Punktygwne"/>
        <w:shd w:val="clear" w:color="auto" w:fill="FFFFFF" w:themeFill="background1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81A66" w14:textId="77777777" w:rsidR="0085747A" w:rsidRPr="009C1C50" w:rsidRDefault="0085747A" w:rsidP="009C1C50">
      <w:pPr>
        <w:pStyle w:val="Punktygwne"/>
        <w:shd w:val="clear" w:color="auto" w:fill="FFFFFF" w:themeFill="background1"/>
        <w:spacing w:before="0" w:after="0"/>
        <w:ind w:left="426"/>
        <w:rPr>
          <w:rFonts w:ascii="Corbel" w:hAnsi="Corbel"/>
          <w:smallCaps w:val="0"/>
          <w:szCs w:val="24"/>
        </w:rPr>
      </w:pPr>
      <w:r w:rsidRPr="009C1C5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C1C50">
        <w:rPr>
          <w:rFonts w:ascii="Corbel" w:hAnsi="Corbel"/>
          <w:smallCaps w:val="0"/>
          <w:szCs w:val="24"/>
        </w:rPr>
        <w:t>uczenia się</w:t>
      </w:r>
    </w:p>
    <w:p w14:paraId="31C9725A" w14:textId="77777777" w:rsidR="0085747A" w:rsidRPr="009C1C50" w:rsidRDefault="0085747A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1C50" w14:paraId="04179B7C" w14:textId="77777777" w:rsidTr="00DD0029">
        <w:tc>
          <w:tcPr>
            <w:tcW w:w="1962" w:type="dxa"/>
            <w:vAlign w:val="center"/>
          </w:tcPr>
          <w:p w14:paraId="1834C27C" w14:textId="77777777" w:rsidR="0085747A" w:rsidRPr="009C1C50" w:rsidRDefault="0071620A" w:rsidP="009C1C50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3B15D614" w14:textId="77777777" w:rsidR="0085747A" w:rsidRPr="009C1C50" w:rsidRDefault="00F974DA" w:rsidP="009C1C50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C29E99" w14:textId="77777777" w:rsidR="0085747A" w:rsidRPr="009C1C50" w:rsidRDefault="009F4610" w:rsidP="009C1C50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1C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784B2B8B" w14:textId="77777777" w:rsidR="00923D7D" w:rsidRPr="009C1C50" w:rsidRDefault="0085747A" w:rsidP="009C1C50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D27D23" w14:textId="77777777" w:rsidR="0085747A" w:rsidRPr="009C1C50" w:rsidRDefault="0085747A" w:rsidP="009C1C50">
            <w:pPr>
              <w:pStyle w:val="Punktygwne"/>
              <w:shd w:val="clear" w:color="auto" w:fill="FFFFFF" w:themeFill="background1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1C50" w14:paraId="2E149B81" w14:textId="77777777" w:rsidTr="00DD0029">
        <w:tc>
          <w:tcPr>
            <w:tcW w:w="1962" w:type="dxa"/>
          </w:tcPr>
          <w:p w14:paraId="18B48997" w14:textId="77777777" w:rsidR="0085747A" w:rsidRPr="009C1C50" w:rsidRDefault="0085747A" w:rsidP="009C1C50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1C5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610F1968" w14:textId="0319237A" w:rsidR="0085747A" w:rsidRPr="009C1C50" w:rsidRDefault="00D82A11" w:rsidP="009C1C50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prezentacja</w:t>
            </w:r>
            <w:r w:rsidR="007510AA" w:rsidRPr="009C1C50">
              <w:rPr>
                <w:rFonts w:ascii="Corbel" w:hAnsi="Corbel"/>
                <w:sz w:val="24"/>
                <w:szCs w:val="24"/>
              </w:rPr>
              <w:t>, test</w:t>
            </w:r>
          </w:p>
        </w:tc>
        <w:tc>
          <w:tcPr>
            <w:tcW w:w="2120" w:type="dxa"/>
          </w:tcPr>
          <w:p w14:paraId="1B4E836D" w14:textId="6ACE1BA6" w:rsidR="0085747A" w:rsidRPr="009C1C50" w:rsidRDefault="00740789" w:rsidP="009C1C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9C1C50">
              <w:rPr>
                <w:rFonts w:ascii="Corbel" w:hAnsi="Corbel"/>
                <w:bCs/>
                <w:sz w:val="24"/>
                <w:szCs w:val="24"/>
              </w:rPr>
              <w:t>Konw.</w:t>
            </w:r>
          </w:p>
        </w:tc>
      </w:tr>
      <w:tr w:rsidR="005B25A4" w:rsidRPr="009C1C50" w14:paraId="4B1F51B3" w14:textId="77777777" w:rsidTr="00DD0029">
        <w:tc>
          <w:tcPr>
            <w:tcW w:w="1962" w:type="dxa"/>
          </w:tcPr>
          <w:p w14:paraId="679E7276" w14:textId="77777777" w:rsidR="005B25A4" w:rsidRPr="009C1C50" w:rsidRDefault="005B25A4" w:rsidP="009C1C50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1C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449A0776" w14:textId="02E5A012" w:rsidR="005B25A4" w:rsidRPr="009C1C50" w:rsidRDefault="00FA21B7" w:rsidP="009C1C50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prezentacja, test</w:t>
            </w:r>
          </w:p>
        </w:tc>
        <w:tc>
          <w:tcPr>
            <w:tcW w:w="2120" w:type="dxa"/>
          </w:tcPr>
          <w:p w14:paraId="641D179A" w14:textId="16C65B76" w:rsidR="005B25A4" w:rsidRPr="009C1C50" w:rsidRDefault="00740789" w:rsidP="009C1C50">
            <w:pPr>
              <w:shd w:val="clear" w:color="auto" w:fill="FFFFFF" w:themeFill="background1"/>
              <w:spacing w:after="0" w:line="240" w:lineRule="auto"/>
              <w:jc w:val="center"/>
              <w:rPr>
                <w:bCs/>
              </w:rPr>
            </w:pPr>
            <w:r w:rsidRPr="009C1C50">
              <w:rPr>
                <w:rFonts w:ascii="Corbel" w:hAnsi="Corbel"/>
                <w:bCs/>
                <w:sz w:val="24"/>
                <w:szCs w:val="24"/>
              </w:rPr>
              <w:t>Konw.</w:t>
            </w:r>
          </w:p>
        </w:tc>
      </w:tr>
      <w:tr w:rsidR="005B25A4" w:rsidRPr="009C1C50" w14:paraId="758BB6B4" w14:textId="77777777" w:rsidTr="00DD0029">
        <w:tc>
          <w:tcPr>
            <w:tcW w:w="1962" w:type="dxa"/>
          </w:tcPr>
          <w:p w14:paraId="0B8E294E" w14:textId="77777777" w:rsidR="005B25A4" w:rsidRPr="009C1C50" w:rsidRDefault="005B25A4" w:rsidP="009C1C50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1C5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67D350AD" w14:textId="3E3A8E42" w:rsidR="005B25A4" w:rsidRPr="009C1C50" w:rsidRDefault="00FA21B7" w:rsidP="009C1C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prezentacja, test</w:t>
            </w:r>
          </w:p>
        </w:tc>
        <w:tc>
          <w:tcPr>
            <w:tcW w:w="2120" w:type="dxa"/>
          </w:tcPr>
          <w:p w14:paraId="30CAF7A8" w14:textId="52AF8E90" w:rsidR="005B25A4" w:rsidRPr="009C1C50" w:rsidRDefault="00740789" w:rsidP="009C1C50">
            <w:pPr>
              <w:shd w:val="clear" w:color="auto" w:fill="FFFFFF" w:themeFill="background1"/>
              <w:spacing w:after="0" w:line="240" w:lineRule="auto"/>
              <w:jc w:val="center"/>
              <w:rPr>
                <w:bCs/>
              </w:rPr>
            </w:pPr>
            <w:r w:rsidRPr="009C1C50">
              <w:rPr>
                <w:rFonts w:ascii="Corbel" w:hAnsi="Corbel"/>
                <w:bCs/>
                <w:sz w:val="24"/>
                <w:szCs w:val="24"/>
              </w:rPr>
              <w:t>Konw.</w:t>
            </w:r>
          </w:p>
        </w:tc>
      </w:tr>
      <w:tr w:rsidR="005B25A4" w:rsidRPr="009C1C50" w14:paraId="78775EAA" w14:textId="77777777" w:rsidTr="00DD0029">
        <w:tc>
          <w:tcPr>
            <w:tcW w:w="1962" w:type="dxa"/>
          </w:tcPr>
          <w:p w14:paraId="0BED0CF5" w14:textId="77777777" w:rsidR="005B25A4" w:rsidRPr="009C1C50" w:rsidRDefault="005B25A4" w:rsidP="009C1C50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1C50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2016C655" w14:textId="67704AE6" w:rsidR="005B25A4" w:rsidRPr="009C1C50" w:rsidRDefault="00FA21B7" w:rsidP="009C1C50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prezentacja, test</w:t>
            </w:r>
          </w:p>
        </w:tc>
        <w:tc>
          <w:tcPr>
            <w:tcW w:w="2120" w:type="dxa"/>
          </w:tcPr>
          <w:p w14:paraId="24C36E9E" w14:textId="33FD1C34" w:rsidR="005B25A4" w:rsidRPr="009C1C50" w:rsidRDefault="00740789" w:rsidP="009C1C50">
            <w:pPr>
              <w:shd w:val="clear" w:color="auto" w:fill="FFFFFF" w:themeFill="background1"/>
              <w:spacing w:after="0" w:line="240" w:lineRule="auto"/>
              <w:jc w:val="center"/>
              <w:rPr>
                <w:bCs/>
              </w:rPr>
            </w:pPr>
            <w:r w:rsidRPr="009C1C50">
              <w:rPr>
                <w:rFonts w:ascii="Corbel" w:hAnsi="Corbel"/>
                <w:bCs/>
                <w:sz w:val="24"/>
                <w:szCs w:val="24"/>
              </w:rPr>
              <w:t>Konw.</w:t>
            </w:r>
          </w:p>
        </w:tc>
      </w:tr>
      <w:tr w:rsidR="005B25A4" w:rsidRPr="009C1C50" w14:paraId="579AADBB" w14:textId="77777777" w:rsidTr="00DD0029">
        <w:tc>
          <w:tcPr>
            <w:tcW w:w="1962" w:type="dxa"/>
          </w:tcPr>
          <w:p w14:paraId="1677939A" w14:textId="77777777" w:rsidR="005B25A4" w:rsidRPr="009C1C50" w:rsidRDefault="005B25A4" w:rsidP="009C1C50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1C50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04662788" w14:textId="59F650FD" w:rsidR="005B25A4" w:rsidRPr="009C1C50" w:rsidRDefault="00FA21B7" w:rsidP="009C1C50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prezentacja, test</w:t>
            </w:r>
          </w:p>
        </w:tc>
        <w:tc>
          <w:tcPr>
            <w:tcW w:w="2120" w:type="dxa"/>
          </w:tcPr>
          <w:p w14:paraId="5E0742CD" w14:textId="102FD454" w:rsidR="005B25A4" w:rsidRPr="009C1C50" w:rsidRDefault="00740789" w:rsidP="009C1C50">
            <w:pPr>
              <w:shd w:val="clear" w:color="auto" w:fill="FFFFFF" w:themeFill="background1"/>
              <w:spacing w:after="0" w:line="240" w:lineRule="auto"/>
              <w:jc w:val="center"/>
              <w:rPr>
                <w:bCs/>
              </w:rPr>
            </w:pPr>
            <w:r w:rsidRPr="009C1C50">
              <w:rPr>
                <w:rFonts w:ascii="Corbel" w:hAnsi="Corbel"/>
                <w:bCs/>
                <w:sz w:val="24"/>
                <w:szCs w:val="24"/>
              </w:rPr>
              <w:t>Konw.</w:t>
            </w:r>
          </w:p>
        </w:tc>
      </w:tr>
    </w:tbl>
    <w:p w14:paraId="6407B10E" w14:textId="77777777" w:rsidR="00923D7D" w:rsidRPr="009C1C50" w:rsidRDefault="00923D7D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042ED" w14:textId="77777777" w:rsidR="0085747A" w:rsidRPr="009C1C50" w:rsidRDefault="003E1941" w:rsidP="009C1C50">
      <w:pPr>
        <w:pStyle w:val="Punktygwne"/>
        <w:shd w:val="clear" w:color="auto" w:fill="FFFFFF" w:themeFill="background1"/>
        <w:spacing w:before="0" w:after="0"/>
        <w:ind w:left="426"/>
        <w:rPr>
          <w:rFonts w:ascii="Corbel" w:hAnsi="Corbel"/>
          <w:smallCaps w:val="0"/>
          <w:szCs w:val="24"/>
        </w:rPr>
      </w:pPr>
      <w:r w:rsidRPr="009C1C50">
        <w:rPr>
          <w:rFonts w:ascii="Corbel" w:hAnsi="Corbel"/>
          <w:smallCaps w:val="0"/>
          <w:szCs w:val="24"/>
        </w:rPr>
        <w:t xml:space="preserve">4.2 </w:t>
      </w:r>
      <w:r w:rsidR="0085747A" w:rsidRPr="009C1C5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1C50">
        <w:rPr>
          <w:rFonts w:ascii="Corbel" w:hAnsi="Corbel"/>
          <w:smallCaps w:val="0"/>
          <w:szCs w:val="24"/>
        </w:rPr>
        <w:t xml:space="preserve"> </w:t>
      </w:r>
    </w:p>
    <w:p w14:paraId="6EB43398" w14:textId="77777777" w:rsidR="00923D7D" w:rsidRPr="009C1C50" w:rsidRDefault="00923D7D" w:rsidP="009C1C50">
      <w:pPr>
        <w:pStyle w:val="Punktygwne"/>
        <w:shd w:val="clear" w:color="auto" w:fill="FFFFFF" w:themeFill="background1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1C50" w14:paraId="4AE36B24" w14:textId="77777777" w:rsidTr="125A12BB">
        <w:tc>
          <w:tcPr>
            <w:tcW w:w="9670" w:type="dxa"/>
          </w:tcPr>
          <w:p w14:paraId="122C4296" w14:textId="77777777" w:rsidR="00A61AC5" w:rsidRPr="009C1C50" w:rsidRDefault="00DD0029" w:rsidP="009C1C50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 w:rsidR="00A61AC5" w:rsidRPr="009C1C50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085555F4" w14:textId="557E907B" w:rsidR="004A0D9B" w:rsidRPr="009C1C50" w:rsidRDefault="657FAFCB" w:rsidP="125A12BB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25A12BB">
              <w:rPr>
                <w:rFonts w:ascii="Corbel" w:hAnsi="Corbel"/>
                <w:b w:val="0"/>
                <w:smallCaps w:val="0"/>
              </w:rPr>
              <w:t xml:space="preserve">Przygotowanie i przedstawienie prezentacji z zadanego tematu, </w:t>
            </w:r>
            <w:r w:rsidR="040B22F7" w:rsidRPr="125A12BB">
              <w:rPr>
                <w:rFonts w:ascii="Corbel" w:hAnsi="Corbel"/>
                <w:b w:val="0"/>
                <w:smallCaps w:val="0"/>
              </w:rPr>
              <w:t>napisanie test</w:t>
            </w:r>
            <w:r w:rsidRPr="125A12BB">
              <w:rPr>
                <w:rFonts w:ascii="Corbel" w:hAnsi="Corbel"/>
                <w:b w:val="0"/>
                <w:smallCaps w:val="0"/>
              </w:rPr>
              <w:t>u oraz wymagana obecność na zajęciach</w:t>
            </w:r>
            <w:r w:rsidR="1E80B063" w:rsidRPr="125A12BB">
              <w:rPr>
                <w:rFonts w:ascii="Corbel" w:hAnsi="Corbel"/>
                <w:b w:val="0"/>
                <w:smallCaps w:val="0"/>
              </w:rPr>
              <w:t>.</w:t>
            </w:r>
          </w:p>
          <w:p w14:paraId="532CE71A" w14:textId="3817C55E" w:rsidR="125A12BB" w:rsidRDefault="125A12BB" w:rsidP="125A12BB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  <w:p w14:paraId="4D069741" w14:textId="71B8DAE4" w:rsidR="16B37243" w:rsidRDefault="16B37243" w:rsidP="125A12BB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25A12BB">
              <w:rPr>
                <w:rFonts w:ascii="Corbel" w:hAnsi="Corbel"/>
                <w:b w:val="0"/>
                <w:smallCaps w:val="0"/>
              </w:rPr>
              <w:t>W ocenie testów stosuje się następującą skalę ocen:</w:t>
            </w:r>
          </w:p>
          <w:p w14:paraId="28D3DFAF" w14:textId="5FA12374" w:rsidR="16B37243" w:rsidRDefault="16B37243" w:rsidP="125A12BB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25A12BB">
              <w:rPr>
                <w:rFonts w:ascii="Corbel" w:hAnsi="Corbel"/>
                <w:b w:val="0"/>
                <w:smallCaps w:val="0"/>
              </w:rPr>
              <w:t>100%-92% prawidłowych odpowiedzi – 5,0</w:t>
            </w:r>
          </w:p>
          <w:p w14:paraId="40670CE6" w14:textId="0993C128" w:rsidR="16B37243" w:rsidRDefault="16B37243" w:rsidP="125A12BB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25A12BB">
              <w:rPr>
                <w:rFonts w:ascii="Corbel" w:hAnsi="Corbel"/>
                <w:b w:val="0"/>
                <w:smallCaps w:val="0"/>
              </w:rPr>
              <w:t>91%-84% prawidłowych odpowiedzi – 4,5</w:t>
            </w:r>
          </w:p>
          <w:p w14:paraId="21E8D87D" w14:textId="27DE9CB5" w:rsidR="16B37243" w:rsidRDefault="16B37243" w:rsidP="125A12BB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25A12BB">
              <w:rPr>
                <w:rFonts w:ascii="Corbel" w:hAnsi="Corbel"/>
                <w:b w:val="0"/>
                <w:smallCaps w:val="0"/>
              </w:rPr>
              <w:t>83%-</w:t>
            </w:r>
            <w:r w:rsidR="74874F1F" w:rsidRPr="125A12BB">
              <w:rPr>
                <w:rFonts w:ascii="Corbel" w:hAnsi="Corbel"/>
                <w:b w:val="0"/>
                <w:smallCaps w:val="0"/>
              </w:rPr>
              <w:t>76% prawidłowych odpowiedzi – 4,0</w:t>
            </w:r>
          </w:p>
          <w:p w14:paraId="7CF5E210" w14:textId="26E08563" w:rsidR="74874F1F" w:rsidRDefault="74874F1F" w:rsidP="125A12BB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25A12BB">
              <w:rPr>
                <w:rFonts w:ascii="Corbel" w:hAnsi="Corbel"/>
                <w:b w:val="0"/>
                <w:smallCaps w:val="0"/>
              </w:rPr>
              <w:t>75%-68% prawidłowych odpowiedzi – 3,5</w:t>
            </w:r>
          </w:p>
          <w:p w14:paraId="5AFA1289" w14:textId="0F76A279" w:rsidR="74874F1F" w:rsidRDefault="74874F1F" w:rsidP="125A12BB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25A12BB">
              <w:rPr>
                <w:rFonts w:ascii="Corbel" w:hAnsi="Corbel"/>
                <w:b w:val="0"/>
                <w:smallCaps w:val="0"/>
              </w:rPr>
              <w:t>67%-60% prawidłowych odpowiedzi – 3,0</w:t>
            </w:r>
          </w:p>
          <w:p w14:paraId="3CA6F102" w14:textId="3878B3D9" w:rsidR="74874F1F" w:rsidRDefault="74874F1F" w:rsidP="125A12BB">
            <w:pPr>
              <w:pStyle w:val="Punktygwne"/>
              <w:shd w:val="clear" w:color="auto" w:fill="FFFFFF" w:themeFill="background1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25A12BB">
              <w:rPr>
                <w:rFonts w:ascii="Corbel" w:hAnsi="Corbel"/>
                <w:b w:val="0"/>
                <w:smallCaps w:val="0"/>
              </w:rPr>
              <w:t>59%-0% prawidłowych odpowiedzi – 2,0</w:t>
            </w:r>
          </w:p>
          <w:p w14:paraId="59952CC5" w14:textId="7C59CF16" w:rsidR="00DD0029" w:rsidRPr="009C1C50" w:rsidRDefault="00DD0029" w:rsidP="009C1C50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1921B4C" w14:textId="77777777" w:rsidR="0085747A" w:rsidRPr="009C1C50" w:rsidRDefault="0085747A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3B1684" w14:textId="4E0A0555" w:rsidR="1A7D4195" w:rsidRDefault="1A7D4195">
      <w:r>
        <w:br w:type="page"/>
      </w:r>
    </w:p>
    <w:p w14:paraId="2D2DF692" w14:textId="77777777" w:rsidR="009F4610" w:rsidRPr="009C1C50" w:rsidRDefault="0085747A" w:rsidP="009C1C50">
      <w:pPr>
        <w:pStyle w:val="Bezodstpw"/>
        <w:shd w:val="clear" w:color="auto" w:fill="FFFFFF" w:themeFill="background1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1C50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1C5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590F36" w14:textId="77777777" w:rsidR="0085747A" w:rsidRPr="009C1C50" w:rsidRDefault="0085747A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1C50" w14:paraId="0A5915D7" w14:textId="77777777" w:rsidTr="1A7D4195">
        <w:tc>
          <w:tcPr>
            <w:tcW w:w="4962" w:type="dxa"/>
            <w:vAlign w:val="center"/>
          </w:tcPr>
          <w:p w14:paraId="0EA97219" w14:textId="77777777" w:rsidR="0085747A" w:rsidRPr="009C1C50" w:rsidRDefault="00C61DC5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1C5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1C5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1C5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8AD6A4" w14:textId="77777777" w:rsidR="0085747A" w:rsidRPr="009C1C50" w:rsidRDefault="00C61DC5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1C5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1C5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1C5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1C5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1C50" w14:paraId="4B2D724B" w14:textId="77777777" w:rsidTr="1A7D4195">
        <w:tc>
          <w:tcPr>
            <w:tcW w:w="4962" w:type="dxa"/>
          </w:tcPr>
          <w:p w14:paraId="16A79ECB" w14:textId="4694E5AB" w:rsidR="0085747A" w:rsidRPr="009C1C50" w:rsidRDefault="00C61DC5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G</w:t>
            </w:r>
            <w:r w:rsidR="0085747A" w:rsidRPr="009C1C5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9C1C50">
              <w:rPr>
                <w:rFonts w:ascii="Corbel" w:hAnsi="Corbel"/>
                <w:sz w:val="24"/>
                <w:szCs w:val="24"/>
              </w:rPr>
              <w:t>z </w:t>
            </w:r>
            <w:r w:rsidR="000A3CDF" w:rsidRPr="009C1C5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1C5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838260" w14:textId="784B535E" w:rsidR="0085747A" w:rsidRPr="009C1C50" w:rsidRDefault="000767BD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1C50" w14:paraId="1E843855" w14:textId="77777777" w:rsidTr="1A7D4195">
        <w:tc>
          <w:tcPr>
            <w:tcW w:w="4962" w:type="dxa"/>
          </w:tcPr>
          <w:p w14:paraId="298683C9" w14:textId="77777777" w:rsidR="00C61DC5" w:rsidRPr="009C1C50" w:rsidRDefault="00C61DC5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C1C5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87A7603" w14:textId="1A4226EC" w:rsidR="00C61DC5" w:rsidRPr="009C1C50" w:rsidRDefault="00C61DC5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(</w:t>
            </w:r>
            <w:r w:rsidR="004A0F6D" w:rsidRPr="009C1C50">
              <w:rPr>
                <w:rFonts w:ascii="Corbel" w:hAnsi="Corbel"/>
                <w:sz w:val="24"/>
                <w:szCs w:val="24"/>
              </w:rPr>
              <w:t xml:space="preserve">np. </w:t>
            </w:r>
            <w:r w:rsidRPr="009C1C50">
              <w:rPr>
                <w:rFonts w:ascii="Corbel" w:hAnsi="Corbel"/>
                <w:sz w:val="24"/>
                <w:szCs w:val="24"/>
              </w:rPr>
              <w:t>udział w konsultacjach,</w:t>
            </w:r>
            <w:r w:rsidR="00020C16" w:rsidRPr="009C1C50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9C1C5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D0E0935" w14:textId="418BCC82" w:rsidR="00C61DC5" w:rsidRPr="009C1C50" w:rsidRDefault="000767BD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C61DC5" w:rsidRPr="009C1C50" w14:paraId="1ECB2D89" w14:textId="77777777" w:rsidTr="1A7D4195">
        <w:tc>
          <w:tcPr>
            <w:tcW w:w="4962" w:type="dxa"/>
          </w:tcPr>
          <w:p w14:paraId="47B749D5" w14:textId="2526B316" w:rsidR="004A0F6D" w:rsidRPr="009C1C50" w:rsidRDefault="00C61DC5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Godziny niekontaktowe</w:t>
            </w:r>
            <w:r w:rsidR="009152A2" w:rsidRPr="009C1C50">
              <w:rPr>
                <w:rFonts w:ascii="Corbel" w:hAnsi="Corbel"/>
                <w:sz w:val="24"/>
                <w:szCs w:val="24"/>
              </w:rPr>
              <w:t>:</w:t>
            </w:r>
            <w:r w:rsidRPr="009C1C5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171D4F1" w14:textId="35AF002A" w:rsidR="0071620A" w:rsidRPr="009C1C50" w:rsidRDefault="004A0F6D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1C50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14:paraId="17030702" w14:textId="77777777" w:rsidR="00876979" w:rsidRPr="009C1C50" w:rsidRDefault="00876979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14:paraId="6302DF71" w14:textId="5D4B56E8" w:rsidR="00C61DC5" w:rsidRPr="009C1C50" w:rsidRDefault="00876979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1C50">
              <w:rPr>
                <w:rFonts w:ascii="Corbel" w:hAnsi="Corbel"/>
                <w:sz w:val="24"/>
                <w:szCs w:val="24"/>
              </w:rPr>
              <w:t>przygotowanie</w:t>
            </w:r>
            <w:r w:rsidRPr="009C1C50">
              <w:rPr>
                <w:rFonts w:ascii="Corbel" w:hAnsi="Corbel"/>
                <w:sz w:val="24"/>
                <w:szCs w:val="24"/>
              </w:rPr>
              <w:t xml:space="preserve"> </w:t>
            </w:r>
            <w:r w:rsidR="009152A2" w:rsidRPr="009C1C50">
              <w:rPr>
                <w:rFonts w:ascii="Corbel" w:hAnsi="Corbel"/>
                <w:sz w:val="24"/>
                <w:szCs w:val="24"/>
              </w:rPr>
              <w:t>i realizacja projektu</w:t>
            </w:r>
          </w:p>
        </w:tc>
        <w:tc>
          <w:tcPr>
            <w:tcW w:w="4677" w:type="dxa"/>
          </w:tcPr>
          <w:p w14:paraId="0042D3FC" w14:textId="6EAB005E" w:rsidR="00C61DC5" w:rsidRPr="009C1C50" w:rsidRDefault="56CD0407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ins w:id="0" w:author="Anna Pikus" w:date="2024-07-29T11:55:00Z">
              <w:r w:rsidRPr="1A7D4195">
                <w:rPr>
                  <w:rFonts w:ascii="Corbel" w:hAnsi="Corbel"/>
                  <w:sz w:val="24"/>
                  <w:szCs w:val="24"/>
                </w:rPr>
                <w:t>10</w:t>
              </w:r>
            </w:ins>
            <w:del w:id="1" w:author="Anna Pikus" w:date="2024-07-29T11:55:00Z">
              <w:r w:rsidR="00076511" w:rsidRPr="1A7D4195" w:rsidDel="2E69111E">
                <w:rPr>
                  <w:rFonts w:ascii="Corbel" w:hAnsi="Corbel"/>
                  <w:sz w:val="24"/>
                  <w:szCs w:val="24"/>
                </w:rPr>
                <w:delText>5</w:delText>
              </w:r>
            </w:del>
          </w:p>
        </w:tc>
      </w:tr>
      <w:tr w:rsidR="0085747A" w:rsidRPr="009C1C50" w14:paraId="536842DC" w14:textId="77777777" w:rsidTr="1A7D4195">
        <w:tc>
          <w:tcPr>
            <w:tcW w:w="4962" w:type="dxa"/>
          </w:tcPr>
          <w:p w14:paraId="739EA314" w14:textId="77777777" w:rsidR="0085747A" w:rsidRPr="009C1C50" w:rsidRDefault="0085747A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E33B57" w14:textId="50B87221" w:rsidR="0085747A" w:rsidRPr="009C1C50" w:rsidRDefault="69C62B4E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A7D4195">
              <w:rPr>
                <w:rFonts w:ascii="Corbel" w:hAnsi="Corbel"/>
                <w:sz w:val="24"/>
                <w:szCs w:val="24"/>
              </w:rPr>
              <w:t>2</w:t>
            </w:r>
            <w:ins w:id="2" w:author="Anna Pikus" w:date="2024-07-29T11:55:00Z">
              <w:r w:rsidR="53D1893E" w:rsidRPr="1A7D4195">
                <w:rPr>
                  <w:rFonts w:ascii="Corbel" w:hAnsi="Corbel"/>
                  <w:sz w:val="24"/>
                  <w:szCs w:val="24"/>
                </w:rPr>
                <w:t>5</w:t>
              </w:r>
            </w:ins>
            <w:del w:id="3" w:author="Anna Pikus" w:date="2024-07-29T11:55:00Z">
              <w:r w:rsidR="00C94F98" w:rsidRPr="1A7D4195" w:rsidDel="69C62B4E">
                <w:rPr>
                  <w:rFonts w:ascii="Corbel" w:hAnsi="Corbel"/>
                  <w:sz w:val="24"/>
                  <w:szCs w:val="24"/>
                </w:rPr>
                <w:delText>0</w:delText>
              </w:r>
            </w:del>
          </w:p>
        </w:tc>
      </w:tr>
      <w:tr w:rsidR="0085747A" w:rsidRPr="009C1C50" w14:paraId="1594BDA7" w14:textId="77777777" w:rsidTr="1A7D4195">
        <w:tc>
          <w:tcPr>
            <w:tcW w:w="4962" w:type="dxa"/>
          </w:tcPr>
          <w:p w14:paraId="61D9CBFC" w14:textId="77777777" w:rsidR="0085747A" w:rsidRPr="009C1C50" w:rsidRDefault="0085747A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1C5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73691F" w14:textId="741F48C5" w:rsidR="0085747A" w:rsidRPr="009C1C50" w:rsidRDefault="000767BD" w:rsidP="009C1C50">
            <w:pPr>
              <w:pStyle w:val="Akapitzlist"/>
              <w:shd w:val="clear" w:color="auto" w:fill="FFFFFF" w:themeFill="background1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1C5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63C7F05" w14:textId="77777777" w:rsidR="0085747A" w:rsidRPr="009C1C50" w:rsidRDefault="00923D7D" w:rsidP="009C1C50">
      <w:pPr>
        <w:pStyle w:val="Punktygwne"/>
        <w:shd w:val="clear" w:color="auto" w:fill="FFFFFF" w:themeFill="background1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1C5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1C5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E1A401" w14:textId="77777777" w:rsidR="00F930DC" w:rsidRPr="009C1C50" w:rsidRDefault="00F930DC" w:rsidP="009C1C50">
      <w:pPr>
        <w:pStyle w:val="Punktygwne"/>
        <w:shd w:val="clear" w:color="auto" w:fill="FFFFFF" w:themeFill="background1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5D9540" w14:textId="77777777" w:rsidR="00F930DC" w:rsidRPr="009C1C50" w:rsidRDefault="00F930DC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smallCaps w:val="0"/>
          <w:szCs w:val="24"/>
        </w:rPr>
      </w:pPr>
      <w:r w:rsidRPr="009C1C50">
        <w:rPr>
          <w:rFonts w:ascii="Corbel" w:hAnsi="Corbel"/>
          <w:smallCaps w:val="0"/>
          <w:szCs w:val="24"/>
        </w:rPr>
        <w:t>6. PRAKTYKI ZAWODOWE W RAMACH PRZEDMIOTU</w:t>
      </w:r>
    </w:p>
    <w:p w14:paraId="61339EC0" w14:textId="77777777" w:rsidR="00F930DC" w:rsidRPr="009C1C50" w:rsidRDefault="00F930DC" w:rsidP="009C1C50">
      <w:pPr>
        <w:pStyle w:val="Punktygwne"/>
        <w:shd w:val="clear" w:color="auto" w:fill="FFFFFF" w:themeFill="background1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9C1C50" w14:paraId="30A70051" w14:textId="77777777" w:rsidTr="00C77F09">
        <w:trPr>
          <w:trHeight w:val="397"/>
        </w:trPr>
        <w:tc>
          <w:tcPr>
            <w:tcW w:w="3544" w:type="dxa"/>
          </w:tcPr>
          <w:p w14:paraId="145E182D" w14:textId="77777777" w:rsidR="00F930DC" w:rsidRPr="009C1C50" w:rsidRDefault="00F930DC" w:rsidP="009C1C50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D22374" w14:textId="77777777" w:rsidR="00F930DC" w:rsidRPr="009C1C50" w:rsidRDefault="00F930DC" w:rsidP="009C1C50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9C1C50" w14:paraId="797B407B" w14:textId="77777777" w:rsidTr="00C77F09">
        <w:trPr>
          <w:trHeight w:val="397"/>
        </w:trPr>
        <w:tc>
          <w:tcPr>
            <w:tcW w:w="3544" w:type="dxa"/>
          </w:tcPr>
          <w:p w14:paraId="11C401EA" w14:textId="77777777" w:rsidR="00F930DC" w:rsidRPr="009C1C50" w:rsidRDefault="00F930DC" w:rsidP="009C1C50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8A235C" w14:textId="77777777" w:rsidR="00F930DC" w:rsidRPr="009C1C50" w:rsidRDefault="00F930DC" w:rsidP="009C1C50">
            <w:pPr>
              <w:pStyle w:val="Punktygwne"/>
              <w:shd w:val="clear" w:color="auto" w:fill="FFFFFF" w:themeFill="background1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C5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865BA81" w14:textId="77777777" w:rsidR="00A84DE2" w:rsidRPr="009C1C50" w:rsidRDefault="00A84DE2" w:rsidP="009C1C50">
      <w:pPr>
        <w:pStyle w:val="Punktygwne"/>
        <w:shd w:val="clear" w:color="auto" w:fill="FFFFFF" w:themeFill="background1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1B0983E" w14:textId="77777777" w:rsidR="0085747A" w:rsidRPr="009C1C50" w:rsidRDefault="00675843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smallCaps w:val="0"/>
          <w:szCs w:val="24"/>
        </w:rPr>
      </w:pPr>
      <w:r w:rsidRPr="009C1C50">
        <w:rPr>
          <w:rFonts w:ascii="Corbel" w:hAnsi="Corbel"/>
          <w:smallCaps w:val="0"/>
          <w:szCs w:val="24"/>
        </w:rPr>
        <w:t xml:space="preserve">7. </w:t>
      </w:r>
      <w:r w:rsidR="0085747A" w:rsidRPr="009C1C50">
        <w:rPr>
          <w:rFonts w:ascii="Corbel" w:hAnsi="Corbel"/>
          <w:smallCaps w:val="0"/>
          <w:szCs w:val="24"/>
        </w:rPr>
        <w:t>LITERATURA</w:t>
      </w:r>
      <w:r w:rsidRPr="009C1C50">
        <w:rPr>
          <w:rFonts w:ascii="Corbel" w:hAnsi="Corbel"/>
          <w:smallCaps w:val="0"/>
          <w:szCs w:val="24"/>
        </w:rPr>
        <w:t xml:space="preserve"> </w:t>
      </w:r>
    </w:p>
    <w:p w14:paraId="2ECD50E6" w14:textId="77777777" w:rsidR="00675843" w:rsidRPr="009C1C50" w:rsidRDefault="00675843" w:rsidP="009C1C50">
      <w:pPr>
        <w:pStyle w:val="Punktygwne"/>
        <w:shd w:val="clear" w:color="auto" w:fill="FFFFFF" w:themeFill="background1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9C1C50" w14:paraId="476DFAAC" w14:textId="77777777" w:rsidTr="125A12BB">
        <w:trPr>
          <w:trHeight w:val="397"/>
        </w:trPr>
        <w:tc>
          <w:tcPr>
            <w:tcW w:w="9781" w:type="dxa"/>
          </w:tcPr>
          <w:p w14:paraId="15A5613F" w14:textId="77777777" w:rsidR="003C7B6A" w:rsidRPr="009C1C50" w:rsidRDefault="0085747A" w:rsidP="009C1C50">
            <w:pPr>
              <w:pStyle w:val="Punktygwne"/>
              <w:shd w:val="clear" w:color="auto" w:fill="FFFFFF" w:themeFill="background1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9C1C5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A56F93F" w14:textId="1A8CED73" w:rsidR="00AC65FA" w:rsidRPr="009C1C50" w:rsidRDefault="00AC65FA" w:rsidP="009C1C50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 w:cs="Calibri"/>
                <w:b/>
                <w:smallCaps/>
                <w:szCs w:val="24"/>
              </w:rPr>
            </w:pPr>
          </w:p>
          <w:p w14:paraId="5C220904" w14:textId="2E186938" w:rsidR="49A6AA76" w:rsidRDefault="49A6AA76" w:rsidP="125A12BB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25A12BB">
              <w:rPr>
                <w:rFonts w:ascii="Corbel" w:hAnsi="Corbel" w:cs="Calibri"/>
                <w:sz w:val="24"/>
                <w:szCs w:val="24"/>
              </w:rPr>
              <w:t xml:space="preserve">M. Tłuczek, </w:t>
            </w:r>
            <w:r w:rsidRPr="125A12BB">
              <w:rPr>
                <w:rFonts w:ascii="Corbel" w:hAnsi="Corbel" w:cs="Calibri"/>
                <w:i/>
                <w:iCs/>
                <w:sz w:val="24"/>
                <w:szCs w:val="24"/>
              </w:rPr>
              <w:t>Jak sztuczna inteligencja zmieni twoje życie</w:t>
            </w:r>
            <w:r w:rsidRPr="125A12BB">
              <w:rPr>
                <w:rFonts w:ascii="Corbel" w:hAnsi="Corbel" w:cs="Calibri"/>
                <w:sz w:val="24"/>
                <w:szCs w:val="24"/>
              </w:rPr>
              <w:t xml:space="preserve">, Helion, Gliwice 2023 </w:t>
            </w:r>
          </w:p>
          <w:p w14:paraId="6C400687" w14:textId="26336637" w:rsidR="00162A00" w:rsidRPr="009C1C50" w:rsidRDefault="0B47AEA0" w:rsidP="125A12BB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 w:cs="Calibri"/>
                <w:b/>
                <w:bCs/>
                <w:smallCaps/>
              </w:rPr>
            </w:pPr>
            <w:r w:rsidRPr="125A12BB">
              <w:rPr>
                <w:rFonts w:ascii="Corbel" w:hAnsi="Corbel" w:cs="Calibri"/>
                <w:sz w:val="24"/>
                <w:szCs w:val="24"/>
              </w:rPr>
              <w:t xml:space="preserve">J. Kaplan, </w:t>
            </w:r>
            <w:r w:rsidRPr="125A12BB">
              <w:rPr>
                <w:rFonts w:ascii="Corbel" w:hAnsi="Corbel" w:cs="Calibri"/>
                <w:i/>
                <w:iCs/>
                <w:sz w:val="24"/>
                <w:szCs w:val="24"/>
              </w:rPr>
              <w:t>Sztuczna inteligencja. Co każdy powinien wiedzieć</w:t>
            </w:r>
            <w:r w:rsidRPr="125A12BB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="355067E3" w:rsidRPr="125A12BB">
              <w:rPr>
                <w:rFonts w:ascii="Corbel" w:hAnsi="Corbel" w:cs="Calibri"/>
                <w:sz w:val="24"/>
                <w:szCs w:val="24"/>
              </w:rPr>
              <w:t xml:space="preserve">PWN 2019, </w:t>
            </w:r>
            <w:r w:rsidR="680B4106" w:rsidRPr="125A12BB">
              <w:rPr>
                <w:rFonts w:ascii="Corbel" w:hAnsi="Corbel" w:cs="Calibri"/>
                <w:sz w:val="24"/>
                <w:szCs w:val="24"/>
              </w:rPr>
              <w:t>Warszawa</w:t>
            </w:r>
          </w:p>
          <w:p w14:paraId="21D6C5C6" w14:textId="77777777" w:rsidR="002F51CF" w:rsidRPr="009C1C50" w:rsidRDefault="002F51CF" w:rsidP="009C1C50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 w:cs="Calibri"/>
                <w:b/>
                <w:smallCaps/>
                <w:szCs w:val="24"/>
              </w:rPr>
            </w:pPr>
          </w:p>
        </w:tc>
      </w:tr>
      <w:tr w:rsidR="0085747A" w:rsidRPr="009C1C50" w14:paraId="59868780" w14:textId="77777777" w:rsidTr="125A12BB">
        <w:trPr>
          <w:trHeight w:val="397"/>
        </w:trPr>
        <w:tc>
          <w:tcPr>
            <w:tcW w:w="9781" w:type="dxa"/>
          </w:tcPr>
          <w:p w14:paraId="613665BC" w14:textId="77777777" w:rsidR="007B0293" w:rsidRPr="009C1C50" w:rsidRDefault="0085747A" w:rsidP="009C1C50">
            <w:pPr>
              <w:pStyle w:val="Punktygwne"/>
              <w:shd w:val="clear" w:color="auto" w:fill="FFFFFF" w:themeFill="background1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9C1C50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449279C5" w14:textId="73196621" w:rsidR="002F51CF" w:rsidRPr="009C1C50" w:rsidRDefault="39514CBB" w:rsidP="009C1C50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25A12BB">
              <w:rPr>
                <w:rFonts w:ascii="Corbel" w:hAnsi="Corbel" w:cs="Calibri"/>
                <w:sz w:val="24"/>
                <w:szCs w:val="24"/>
              </w:rPr>
              <w:t xml:space="preserve">M. Fleischer, </w:t>
            </w:r>
            <w:r w:rsidRPr="125A12BB">
              <w:rPr>
                <w:rFonts w:ascii="Corbel" w:hAnsi="Corbel" w:cs="Calibri"/>
                <w:i/>
                <w:iCs/>
                <w:sz w:val="24"/>
                <w:szCs w:val="24"/>
              </w:rPr>
              <w:t>Kapitalizm i jego sztuczna inteligencja</w:t>
            </w:r>
            <w:r w:rsidRPr="125A12BB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="3D90756D" w:rsidRPr="125A12BB">
              <w:rPr>
                <w:rFonts w:ascii="Corbel" w:hAnsi="Corbel" w:cs="Calibri"/>
                <w:sz w:val="24"/>
                <w:szCs w:val="24"/>
              </w:rPr>
              <w:t xml:space="preserve">Libron 2022, Kraków. </w:t>
            </w:r>
          </w:p>
          <w:p w14:paraId="07B9CB62" w14:textId="529E7F31" w:rsidR="002F51CF" w:rsidRPr="009C1C50" w:rsidRDefault="0E8F6D75" w:rsidP="009C1C50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25A12BB">
              <w:rPr>
                <w:rFonts w:ascii="Corbel" w:hAnsi="Corbel" w:cs="Calibri"/>
                <w:sz w:val="24"/>
                <w:szCs w:val="24"/>
              </w:rPr>
              <w:t xml:space="preserve">A. Chłopecki, </w:t>
            </w:r>
            <w:r w:rsidR="04166A40" w:rsidRPr="125A12BB">
              <w:rPr>
                <w:rFonts w:ascii="Corbel" w:hAnsi="Corbel" w:cs="Calibri"/>
                <w:i/>
                <w:iCs/>
                <w:sz w:val="24"/>
                <w:szCs w:val="24"/>
              </w:rPr>
              <w:t>Sztuczna inteligencja - szkice prawnicze i futurologiczne</w:t>
            </w:r>
            <w:r w:rsidR="17ECC74A" w:rsidRPr="125A12BB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="025BADAC" w:rsidRPr="125A12BB">
              <w:rPr>
                <w:rFonts w:ascii="Corbel" w:hAnsi="Corbel" w:cs="Calibri"/>
                <w:sz w:val="24"/>
                <w:szCs w:val="24"/>
              </w:rPr>
              <w:t>C.H. Beck 2021, Warszawa.</w:t>
            </w:r>
          </w:p>
          <w:p w14:paraId="70947660" w14:textId="2E428271" w:rsidR="004763AD" w:rsidRPr="009C1C50" w:rsidRDefault="241FAE3A" w:rsidP="009C1C50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25A12BB">
              <w:rPr>
                <w:rFonts w:ascii="Corbel" w:hAnsi="Corbel" w:cs="Calibri"/>
                <w:sz w:val="24"/>
                <w:szCs w:val="24"/>
              </w:rPr>
              <w:t xml:space="preserve">K. Rybiński, </w:t>
            </w:r>
            <w:r w:rsidR="4B3A398A" w:rsidRPr="125A12BB">
              <w:rPr>
                <w:rFonts w:ascii="Corbel" w:hAnsi="Corbel" w:cs="Calibri"/>
                <w:i/>
                <w:iCs/>
                <w:sz w:val="24"/>
                <w:szCs w:val="24"/>
              </w:rPr>
              <w:t>Algokracja: jak i dlaczego sztuczna inteligencja zmienia wszystko?</w:t>
            </w:r>
            <w:r w:rsidR="799E870F" w:rsidRPr="125A12BB">
              <w:rPr>
                <w:rFonts w:ascii="Corbel" w:hAnsi="Corbel" w:cs="Calibri"/>
                <w:sz w:val="24"/>
                <w:szCs w:val="24"/>
              </w:rPr>
              <w:t>,</w:t>
            </w:r>
            <w:r w:rsidR="7923334D" w:rsidRPr="125A12BB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="168ACE40" w:rsidRPr="125A12BB">
              <w:rPr>
                <w:rFonts w:ascii="Corbel" w:hAnsi="Corbel" w:cs="Calibri"/>
                <w:sz w:val="24"/>
                <w:szCs w:val="24"/>
              </w:rPr>
              <w:t>PWN 2023, Warszawa.</w:t>
            </w:r>
          </w:p>
          <w:p w14:paraId="73B5239E" w14:textId="7F21606A" w:rsidR="002F51CF" w:rsidRPr="009C1C50" w:rsidRDefault="1333061F" w:rsidP="009C1C50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25A12BB">
              <w:rPr>
                <w:rFonts w:ascii="Corbel" w:hAnsi="Corbel" w:cs="Calibri"/>
                <w:sz w:val="24"/>
                <w:szCs w:val="24"/>
              </w:rPr>
              <w:t xml:space="preserve">J. Stawnicka,D. Morańska, W. Kubies (red.), </w:t>
            </w:r>
            <w:r w:rsidR="52B1F383" w:rsidRPr="125A12BB">
              <w:rPr>
                <w:rFonts w:ascii="Corbel" w:hAnsi="Corbel" w:cs="Calibri"/>
                <w:i/>
                <w:iCs/>
                <w:sz w:val="24"/>
                <w:szCs w:val="24"/>
              </w:rPr>
              <w:t>Świat nowych technologii: czy sztuczna inteligencja zdominuje życie człowieka?</w:t>
            </w:r>
            <w:r w:rsidR="7A682BD2" w:rsidRPr="125A12BB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="1159795C" w:rsidRPr="125A12BB">
              <w:rPr>
                <w:rFonts w:ascii="Corbel" w:hAnsi="Corbel" w:cs="Calibri"/>
                <w:sz w:val="24"/>
                <w:szCs w:val="24"/>
              </w:rPr>
              <w:t>Humanitas 2019, Sosnowiec.</w:t>
            </w:r>
          </w:p>
          <w:p w14:paraId="18D05E25" w14:textId="3003532A" w:rsidR="00CF1C49" w:rsidRPr="009C1C50" w:rsidRDefault="4675B9AD" w:rsidP="009C1C50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25A12BB">
              <w:rPr>
                <w:rFonts w:ascii="Corbel" w:hAnsi="Corbel" w:cs="Calibri"/>
                <w:sz w:val="24"/>
                <w:szCs w:val="24"/>
              </w:rPr>
              <w:t xml:space="preserve">T. J. Sejnowski, </w:t>
            </w:r>
            <w:r w:rsidR="3E5970B9" w:rsidRPr="125A12BB">
              <w:rPr>
                <w:rFonts w:ascii="Corbel" w:hAnsi="Corbel" w:cs="Calibri"/>
                <w:i/>
                <w:iCs/>
                <w:sz w:val="24"/>
                <w:szCs w:val="24"/>
              </w:rPr>
              <w:t>Deep learning: głęboka rewolucja: kiedy sztuczna inteligencja spotyka się z ludzką</w:t>
            </w:r>
            <w:r w:rsidR="3570444F" w:rsidRPr="125A12BB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="019739DA" w:rsidRPr="125A12BB">
              <w:rPr>
                <w:rFonts w:ascii="Corbel" w:hAnsi="Corbel" w:cs="Calibri"/>
                <w:sz w:val="24"/>
                <w:szCs w:val="24"/>
              </w:rPr>
              <w:t xml:space="preserve">Poltext 2019, Warszawa. </w:t>
            </w:r>
          </w:p>
          <w:p w14:paraId="2DD4D89B" w14:textId="6E2262E4" w:rsidR="0021532F" w:rsidRPr="009C1C50" w:rsidRDefault="0021532F" w:rsidP="009C1C50">
            <w:pPr>
              <w:shd w:val="clear" w:color="auto" w:fill="FFFFFF" w:themeFill="background1"/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14:paraId="1909277F" w14:textId="77777777" w:rsidR="0085747A" w:rsidRPr="009C1C50" w:rsidRDefault="0085747A" w:rsidP="009C1C50">
      <w:pPr>
        <w:pStyle w:val="Punktygwne"/>
        <w:shd w:val="clear" w:color="auto" w:fill="FFFFFF" w:themeFill="background1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CFF7E" w14:textId="77777777" w:rsidR="0085747A" w:rsidRPr="009C1C50" w:rsidRDefault="0085747A" w:rsidP="009C1C50">
      <w:pPr>
        <w:pStyle w:val="Punktygwne"/>
        <w:shd w:val="clear" w:color="auto" w:fill="FFFFFF" w:themeFill="background1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223BC6" w14:textId="77777777" w:rsidR="0085747A" w:rsidRPr="00D51EE4" w:rsidRDefault="0085747A" w:rsidP="009C1C50">
      <w:pPr>
        <w:pStyle w:val="Punktygwne"/>
        <w:shd w:val="clear" w:color="auto" w:fill="FFFFFF" w:themeFill="background1"/>
        <w:spacing w:before="0" w:after="0"/>
        <w:ind w:left="360"/>
        <w:rPr>
          <w:rFonts w:ascii="Corbel" w:hAnsi="Corbel"/>
          <w:szCs w:val="24"/>
        </w:rPr>
      </w:pPr>
      <w:r w:rsidRPr="009C1C5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0C5D67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C38D1" w14:textId="77777777" w:rsidR="00B5624F" w:rsidRDefault="00B5624F" w:rsidP="00C16ABF">
      <w:pPr>
        <w:spacing w:after="0" w:line="240" w:lineRule="auto"/>
      </w:pPr>
      <w:r>
        <w:separator/>
      </w:r>
    </w:p>
  </w:endnote>
  <w:endnote w:type="continuationSeparator" w:id="0">
    <w:p w14:paraId="03E21D05" w14:textId="77777777" w:rsidR="00B5624F" w:rsidRDefault="00B562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7273A" w14:textId="77777777" w:rsidR="00B5624F" w:rsidRDefault="00B5624F" w:rsidP="00C16ABF">
      <w:pPr>
        <w:spacing w:after="0" w:line="240" w:lineRule="auto"/>
      </w:pPr>
      <w:r>
        <w:separator/>
      </w:r>
    </w:p>
  </w:footnote>
  <w:footnote w:type="continuationSeparator" w:id="0">
    <w:p w14:paraId="584E8CD6" w14:textId="77777777" w:rsidR="00B5624F" w:rsidRDefault="00B5624F" w:rsidP="00C16ABF">
      <w:pPr>
        <w:spacing w:after="0" w:line="240" w:lineRule="auto"/>
      </w:pPr>
      <w:r>
        <w:continuationSeparator/>
      </w:r>
    </w:p>
  </w:footnote>
  <w:footnote w:id="1">
    <w:p w14:paraId="3B933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CA71D7"/>
    <w:multiLevelType w:val="hybridMultilevel"/>
    <w:tmpl w:val="42D44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450CB"/>
    <w:multiLevelType w:val="hybridMultilevel"/>
    <w:tmpl w:val="A2345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2674939">
    <w:abstractNumId w:val="1"/>
  </w:num>
  <w:num w:numId="2" w16cid:durableId="1692026328">
    <w:abstractNumId w:val="6"/>
  </w:num>
  <w:num w:numId="3" w16cid:durableId="1715078889">
    <w:abstractNumId w:val="0"/>
  </w:num>
  <w:num w:numId="4" w16cid:durableId="1732734386">
    <w:abstractNumId w:val="3"/>
  </w:num>
  <w:num w:numId="5" w16cid:durableId="2130345821">
    <w:abstractNumId w:val="5"/>
  </w:num>
  <w:num w:numId="6" w16cid:durableId="968780049">
    <w:abstractNumId w:val="2"/>
  </w:num>
  <w:num w:numId="7" w16cid:durableId="939948601">
    <w:abstractNumId w:val="4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na Pikus">
    <w15:presenceInfo w15:providerId="AD" w15:userId="S-1-5-21-2507886973-4043155982-431868542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5BAF"/>
    <w:rsid w:val="000063B6"/>
    <w:rsid w:val="000077B4"/>
    <w:rsid w:val="00015B8F"/>
    <w:rsid w:val="00020C16"/>
    <w:rsid w:val="000226B5"/>
    <w:rsid w:val="00022ECE"/>
    <w:rsid w:val="000267BE"/>
    <w:rsid w:val="00027D61"/>
    <w:rsid w:val="00030A0B"/>
    <w:rsid w:val="00042A51"/>
    <w:rsid w:val="00042D2E"/>
    <w:rsid w:val="000444E1"/>
    <w:rsid w:val="00044C82"/>
    <w:rsid w:val="00045732"/>
    <w:rsid w:val="000479F9"/>
    <w:rsid w:val="000506CA"/>
    <w:rsid w:val="00053E54"/>
    <w:rsid w:val="00070ED6"/>
    <w:rsid w:val="000726A3"/>
    <w:rsid w:val="000742DC"/>
    <w:rsid w:val="000751C0"/>
    <w:rsid w:val="00075B66"/>
    <w:rsid w:val="00076511"/>
    <w:rsid w:val="000767BD"/>
    <w:rsid w:val="000820DE"/>
    <w:rsid w:val="00084C12"/>
    <w:rsid w:val="000864B0"/>
    <w:rsid w:val="0009462C"/>
    <w:rsid w:val="00094B12"/>
    <w:rsid w:val="00096C46"/>
    <w:rsid w:val="000A296F"/>
    <w:rsid w:val="000A2A28"/>
    <w:rsid w:val="000A3CDF"/>
    <w:rsid w:val="000B192D"/>
    <w:rsid w:val="000B1F88"/>
    <w:rsid w:val="000B28EE"/>
    <w:rsid w:val="000B3C7A"/>
    <w:rsid w:val="000B3E37"/>
    <w:rsid w:val="000B6419"/>
    <w:rsid w:val="000C4E52"/>
    <w:rsid w:val="000C5D67"/>
    <w:rsid w:val="000D04B0"/>
    <w:rsid w:val="000D34E1"/>
    <w:rsid w:val="000D781D"/>
    <w:rsid w:val="000E0CD8"/>
    <w:rsid w:val="000F1C57"/>
    <w:rsid w:val="000F5615"/>
    <w:rsid w:val="001059C9"/>
    <w:rsid w:val="0010700C"/>
    <w:rsid w:val="00107542"/>
    <w:rsid w:val="001111C1"/>
    <w:rsid w:val="00114637"/>
    <w:rsid w:val="00114B3A"/>
    <w:rsid w:val="001219B4"/>
    <w:rsid w:val="00124BFF"/>
    <w:rsid w:val="0012560E"/>
    <w:rsid w:val="00126E40"/>
    <w:rsid w:val="00127108"/>
    <w:rsid w:val="00131701"/>
    <w:rsid w:val="00134B13"/>
    <w:rsid w:val="001445A7"/>
    <w:rsid w:val="00146BC0"/>
    <w:rsid w:val="00153C41"/>
    <w:rsid w:val="00154381"/>
    <w:rsid w:val="0016292F"/>
    <w:rsid w:val="00162A00"/>
    <w:rsid w:val="001640A7"/>
    <w:rsid w:val="00164FA7"/>
    <w:rsid w:val="00166A03"/>
    <w:rsid w:val="001718A7"/>
    <w:rsid w:val="001732FA"/>
    <w:rsid w:val="001737CF"/>
    <w:rsid w:val="00176083"/>
    <w:rsid w:val="00180841"/>
    <w:rsid w:val="0019077C"/>
    <w:rsid w:val="00192F37"/>
    <w:rsid w:val="001A1721"/>
    <w:rsid w:val="001A70D2"/>
    <w:rsid w:val="001B0E8C"/>
    <w:rsid w:val="001C25A1"/>
    <w:rsid w:val="001D4077"/>
    <w:rsid w:val="001D418F"/>
    <w:rsid w:val="001D657B"/>
    <w:rsid w:val="001D7B54"/>
    <w:rsid w:val="001E0209"/>
    <w:rsid w:val="001E52F9"/>
    <w:rsid w:val="001F2CA2"/>
    <w:rsid w:val="001F5DB3"/>
    <w:rsid w:val="001F6747"/>
    <w:rsid w:val="002008B0"/>
    <w:rsid w:val="0021415C"/>
    <w:rsid w:val="002144C0"/>
    <w:rsid w:val="0021532F"/>
    <w:rsid w:val="00222B2D"/>
    <w:rsid w:val="00224707"/>
    <w:rsid w:val="0022477D"/>
    <w:rsid w:val="002278A9"/>
    <w:rsid w:val="002336F9"/>
    <w:rsid w:val="00236C9F"/>
    <w:rsid w:val="0024028F"/>
    <w:rsid w:val="002403A0"/>
    <w:rsid w:val="002436E7"/>
    <w:rsid w:val="00244ABC"/>
    <w:rsid w:val="00252799"/>
    <w:rsid w:val="00276D38"/>
    <w:rsid w:val="00281FF2"/>
    <w:rsid w:val="002824B8"/>
    <w:rsid w:val="002857DE"/>
    <w:rsid w:val="00291567"/>
    <w:rsid w:val="002A22BF"/>
    <w:rsid w:val="002A2389"/>
    <w:rsid w:val="002A671D"/>
    <w:rsid w:val="002B382C"/>
    <w:rsid w:val="002B4D55"/>
    <w:rsid w:val="002B5EA0"/>
    <w:rsid w:val="002B6119"/>
    <w:rsid w:val="002C1F06"/>
    <w:rsid w:val="002C74D4"/>
    <w:rsid w:val="002D3375"/>
    <w:rsid w:val="002D73D4"/>
    <w:rsid w:val="002F02A3"/>
    <w:rsid w:val="002F4ABE"/>
    <w:rsid w:val="002F51CF"/>
    <w:rsid w:val="002F556D"/>
    <w:rsid w:val="0030032B"/>
    <w:rsid w:val="003018BA"/>
    <w:rsid w:val="0030395F"/>
    <w:rsid w:val="00305C92"/>
    <w:rsid w:val="00312A63"/>
    <w:rsid w:val="003151C5"/>
    <w:rsid w:val="00320D07"/>
    <w:rsid w:val="00322FB7"/>
    <w:rsid w:val="00331C57"/>
    <w:rsid w:val="00332BA3"/>
    <w:rsid w:val="003343CF"/>
    <w:rsid w:val="00346FE9"/>
    <w:rsid w:val="0034759A"/>
    <w:rsid w:val="003503F6"/>
    <w:rsid w:val="003530DD"/>
    <w:rsid w:val="003557F3"/>
    <w:rsid w:val="00362BE0"/>
    <w:rsid w:val="00363F78"/>
    <w:rsid w:val="00382DC4"/>
    <w:rsid w:val="00392059"/>
    <w:rsid w:val="00395451"/>
    <w:rsid w:val="003972DE"/>
    <w:rsid w:val="003A0A5B"/>
    <w:rsid w:val="003A1176"/>
    <w:rsid w:val="003C0BAE"/>
    <w:rsid w:val="003C59C0"/>
    <w:rsid w:val="003C709D"/>
    <w:rsid w:val="003C7B6A"/>
    <w:rsid w:val="003D0938"/>
    <w:rsid w:val="003D18A9"/>
    <w:rsid w:val="003D6CE2"/>
    <w:rsid w:val="003E1941"/>
    <w:rsid w:val="003E2266"/>
    <w:rsid w:val="003E2FE6"/>
    <w:rsid w:val="003E49D5"/>
    <w:rsid w:val="003E5DA9"/>
    <w:rsid w:val="003F205D"/>
    <w:rsid w:val="003F38C0"/>
    <w:rsid w:val="004009A4"/>
    <w:rsid w:val="004034B8"/>
    <w:rsid w:val="00404A55"/>
    <w:rsid w:val="004076BF"/>
    <w:rsid w:val="00414AF5"/>
    <w:rsid w:val="00414E3C"/>
    <w:rsid w:val="00415460"/>
    <w:rsid w:val="00415F1A"/>
    <w:rsid w:val="00421CB7"/>
    <w:rsid w:val="0042244A"/>
    <w:rsid w:val="00424672"/>
    <w:rsid w:val="0042745A"/>
    <w:rsid w:val="00431D5C"/>
    <w:rsid w:val="004362C6"/>
    <w:rsid w:val="004379A5"/>
    <w:rsid w:val="00437FA2"/>
    <w:rsid w:val="00442176"/>
    <w:rsid w:val="00445970"/>
    <w:rsid w:val="0044658B"/>
    <w:rsid w:val="00457FE1"/>
    <w:rsid w:val="00461EFC"/>
    <w:rsid w:val="004652C2"/>
    <w:rsid w:val="0046759C"/>
    <w:rsid w:val="004706D1"/>
    <w:rsid w:val="00471326"/>
    <w:rsid w:val="0047598D"/>
    <w:rsid w:val="004763AD"/>
    <w:rsid w:val="00477583"/>
    <w:rsid w:val="00482C64"/>
    <w:rsid w:val="004840FD"/>
    <w:rsid w:val="00490F7D"/>
    <w:rsid w:val="00491678"/>
    <w:rsid w:val="004968E2"/>
    <w:rsid w:val="004A0D9B"/>
    <w:rsid w:val="004A0DD4"/>
    <w:rsid w:val="004A0F6D"/>
    <w:rsid w:val="004A3EEA"/>
    <w:rsid w:val="004A4D1F"/>
    <w:rsid w:val="004A7E76"/>
    <w:rsid w:val="004C6A49"/>
    <w:rsid w:val="004C6BAD"/>
    <w:rsid w:val="004D06A1"/>
    <w:rsid w:val="004D5282"/>
    <w:rsid w:val="004E32AF"/>
    <w:rsid w:val="004E7D8F"/>
    <w:rsid w:val="004F1551"/>
    <w:rsid w:val="004F55A3"/>
    <w:rsid w:val="0050496F"/>
    <w:rsid w:val="00507EA0"/>
    <w:rsid w:val="00513B6F"/>
    <w:rsid w:val="00517C63"/>
    <w:rsid w:val="0052470E"/>
    <w:rsid w:val="005261D8"/>
    <w:rsid w:val="00533292"/>
    <w:rsid w:val="005363C4"/>
    <w:rsid w:val="00536BDE"/>
    <w:rsid w:val="00543ACC"/>
    <w:rsid w:val="00556396"/>
    <w:rsid w:val="00562C75"/>
    <w:rsid w:val="0056696D"/>
    <w:rsid w:val="005801C1"/>
    <w:rsid w:val="00581DD8"/>
    <w:rsid w:val="0058755E"/>
    <w:rsid w:val="00592406"/>
    <w:rsid w:val="0059484D"/>
    <w:rsid w:val="005978C1"/>
    <w:rsid w:val="005A0855"/>
    <w:rsid w:val="005A1449"/>
    <w:rsid w:val="005A2295"/>
    <w:rsid w:val="005A3196"/>
    <w:rsid w:val="005A5896"/>
    <w:rsid w:val="005A6BC2"/>
    <w:rsid w:val="005B25A4"/>
    <w:rsid w:val="005C080F"/>
    <w:rsid w:val="005C3BF3"/>
    <w:rsid w:val="005C55E5"/>
    <w:rsid w:val="005C696A"/>
    <w:rsid w:val="005E03F6"/>
    <w:rsid w:val="005E2198"/>
    <w:rsid w:val="005E6E85"/>
    <w:rsid w:val="005F31D2"/>
    <w:rsid w:val="006001ED"/>
    <w:rsid w:val="006077D8"/>
    <w:rsid w:val="0061029B"/>
    <w:rsid w:val="00611B4E"/>
    <w:rsid w:val="00617230"/>
    <w:rsid w:val="00617967"/>
    <w:rsid w:val="00621CE1"/>
    <w:rsid w:val="0062273D"/>
    <w:rsid w:val="00627895"/>
    <w:rsid w:val="00627FC9"/>
    <w:rsid w:val="00630318"/>
    <w:rsid w:val="00637BDD"/>
    <w:rsid w:val="0064159B"/>
    <w:rsid w:val="00647FA8"/>
    <w:rsid w:val="00650C5F"/>
    <w:rsid w:val="00654934"/>
    <w:rsid w:val="00657F42"/>
    <w:rsid w:val="006620D9"/>
    <w:rsid w:val="00662E76"/>
    <w:rsid w:val="00671958"/>
    <w:rsid w:val="00673EA9"/>
    <w:rsid w:val="00675843"/>
    <w:rsid w:val="00682E9B"/>
    <w:rsid w:val="00690E49"/>
    <w:rsid w:val="00696477"/>
    <w:rsid w:val="006A3974"/>
    <w:rsid w:val="006C5CCA"/>
    <w:rsid w:val="006D050F"/>
    <w:rsid w:val="006D160D"/>
    <w:rsid w:val="006D6139"/>
    <w:rsid w:val="006E5D65"/>
    <w:rsid w:val="006E645E"/>
    <w:rsid w:val="006F1282"/>
    <w:rsid w:val="006F1FBC"/>
    <w:rsid w:val="006F31E2"/>
    <w:rsid w:val="00706544"/>
    <w:rsid w:val="007072BA"/>
    <w:rsid w:val="007079D8"/>
    <w:rsid w:val="0071620A"/>
    <w:rsid w:val="00716F7F"/>
    <w:rsid w:val="00724677"/>
    <w:rsid w:val="00724975"/>
    <w:rsid w:val="00725459"/>
    <w:rsid w:val="00731BED"/>
    <w:rsid w:val="007327BD"/>
    <w:rsid w:val="00734608"/>
    <w:rsid w:val="00735CF3"/>
    <w:rsid w:val="00740789"/>
    <w:rsid w:val="00743D7C"/>
    <w:rsid w:val="00745302"/>
    <w:rsid w:val="007461D6"/>
    <w:rsid w:val="0074698E"/>
    <w:rsid w:val="00746EC8"/>
    <w:rsid w:val="007510AA"/>
    <w:rsid w:val="0075442E"/>
    <w:rsid w:val="00761095"/>
    <w:rsid w:val="00763BF1"/>
    <w:rsid w:val="00766FD4"/>
    <w:rsid w:val="00772511"/>
    <w:rsid w:val="00776474"/>
    <w:rsid w:val="00781207"/>
    <w:rsid w:val="0078168C"/>
    <w:rsid w:val="00787C2A"/>
    <w:rsid w:val="00790D58"/>
    <w:rsid w:val="00790E27"/>
    <w:rsid w:val="007925F9"/>
    <w:rsid w:val="007A4022"/>
    <w:rsid w:val="007A6E6E"/>
    <w:rsid w:val="007B0293"/>
    <w:rsid w:val="007B1113"/>
    <w:rsid w:val="007C3299"/>
    <w:rsid w:val="007C3BCC"/>
    <w:rsid w:val="007C4546"/>
    <w:rsid w:val="007D297D"/>
    <w:rsid w:val="007D43EC"/>
    <w:rsid w:val="007D6E56"/>
    <w:rsid w:val="007E31A0"/>
    <w:rsid w:val="007F0DCF"/>
    <w:rsid w:val="007F4155"/>
    <w:rsid w:val="007F5337"/>
    <w:rsid w:val="0081554D"/>
    <w:rsid w:val="0081707E"/>
    <w:rsid w:val="00823FDD"/>
    <w:rsid w:val="008449B3"/>
    <w:rsid w:val="00851170"/>
    <w:rsid w:val="008552A2"/>
    <w:rsid w:val="0085747A"/>
    <w:rsid w:val="0085757C"/>
    <w:rsid w:val="0087525C"/>
    <w:rsid w:val="00876979"/>
    <w:rsid w:val="008769C2"/>
    <w:rsid w:val="008817F5"/>
    <w:rsid w:val="008845D9"/>
    <w:rsid w:val="00884922"/>
    <w:rsid w:val="00885F64"/>
    <w:rsid w:val="00890962"/>
    <w:rsid w:val="008917F9"/>
    <w:rsid w:val="008A43EF"/>
    <w:rsid w:val="008A45F7"/>
    <w:rsid w:val="008A4C0F"/>
    <w:rsid w:val="008B506E"/>
    <w:rsid w:val="008C0CC0"/>
    <w:rsid w:val="008C19A9"/>
    <w:rsid w:val="008C379D"/>
    <w:rsid w:val="008C5147"/>
    <w:rsid w:val="008C5359"/>
    <w:rsid w:val="008C5363"/>
    <w:rsid w:val="008D3DFB"/>
    <w:rsid w:val="008D7CD8"/>
    <w:rsid w:val="008E64F4"/>
    <w:rsid w:val="008F12C9"/>
    <w:rsid w:val="008F68FD"/>
    <w:rsid w:val="008F6E29"/>
    <w:rsid w:val="008F7D43"/>
    <w:rsid w:val="00900394"/>
    <w:rsid w:val="00900D24"/>
    <w:rsid w:val="0090247C"/>
    <w:rsid w:val="009133F9"/>
    <w:rsid w:val="00914A00"/>
    <w:rsid w:val="009152A2"/>
    <w:rsid w:val="00916188"/>
    <w:rsid w:val="00923D7D"/>
    <w:rsid w:val="00923F8A"/>
    <w:rsid w:val="009508DF"/>
    <w:rsid w:val="00950DAC"/>
    <w:rsid w:val="00954A07"/>
    <w:rsid w:val="009648B5"/>
    <w:rsid w:val="00974FF6"/>
    <w:rsid w:val="00984179"/>
    <w:rsid w:val="00997F14"/>
    <w:rsid w:val="009A4597"/>
    <w:rsid w:val="009A78D9"/>
    <w:rsid w:val="009B1362"/>
    <w:rsid w:val="009B1619"/>
    <w:rsid w:val="009B43E0"/>
    <w:rsid w:val="009C0A7A"/>
    <w:rsid w:val="009C1C50"/>
    <w:rsid w:val="009C3C26"/>
    <w:rsid w:val="009C3E31"/>
    <w:rsid w:val="009C54AE"/>
    <w:rsid w:val="009C57FA"/>
    <w:rsid w:val="009C788E"/>
    <w:rsid w:val="009D3452"/>
    <w:rsid w:val="009D3F3B"/>
    <w:rsid w:val="009E0543"/>
    <w:rsid w:val="009E17D7"/>
    <w:rsid w:val="009E3B41"/>
    <w:rsid w:val="009F3C5C"/>
    <w:rsid w:val="009F4610"/>
    <w:rsid w:val="00A0054E"/>
    <w:rsid w:val="00A00ECC"/>
    <w:rsid w:val="00A01DF6"/>
    <w:rsid w:val="00A07CA5"/>
    <w:rsid w:val="00A104C1"/>
    <w:rsid w:val="00A155EE"/>
    <w:rsid w:val="00A2245B"/>
    <w:rsid w:val="00A30110"/>
    <w:rsid w:val="00A36899"/>
    <w:rsid w:val="00A371F6"/>
    <w:rsid w:val="00A43BF6"/>
    <w:rsid w:val="00A46BED"/>
    <w:rsid w:val="00A53FA5"/>
    <w:rsid w:val="00A54817"/>
    <w:rsid w:val="00A54A18"/>
    <w:rsid w:val="00A601C8"/>
    <w:rsid w:val="00A60799"/>
    <w:rsid w:val="00A61AC5"/>
    <w:rsid w:val="00A74A13"/>
    <w:rsid w:val="00A84C85"/>
    <w:rsid w:val="00A84DE2"/>
    <w:rsid w:val="00A92CE3"/>
    <w:rsid w:val="00A97DE1"/>
    <w:rsid w:val="00AA101E"/>
    <w:rsid w:val="00AA62BF"/>
    <w:rsid w:val="00AB053C"/>
    <w:rsid w:val="00AB520F"/>
    <w:rsid w:val="00AB5578"/>
    <w:rsid w:val="00AC20A8"/>
    <w:rsid w:val="00AC243E"/>
    <w:rsid w:val="00AC65FA"/>
    <w:rsid w:val="00AD1146"/>
    <w:rsid w:val="00AD1F42"/>
    <w:rsid w:val="00AD27D3"/>
    <w:rsid w:val="00AD652F"/>
    <w:rsid w:val="00AD66D6"/>
    <w:rsid w:val="00AE03D5"/>
    <w:rsid w:val="00AE1160"/>
    <w:rsid w:val="00AE203C"/>
    <w:rsid w:val="00AE2E74"/>
    <w:rsid w:val="00AE5FCB"/>
    <w:rsid w:val="00AF121A"/>
    <w:rsid w:val="00AF2C1E"/>
    <w:rsid w:val="00B06142"/>
    <w:rsid w:val="00B06897"/>
    <w:rsid w:val="00B07D0C"/>
    <w:rsid w:val="00B1137B"/>
    <w:rsid w:val="00B126CE"/>
    <w:rsid w:val="00B129B1"/>
    <w:rsid w:val="00B135B1"/>
    <w:rsid w:val="00B15DEA"/>
    <w:rsid w:val="00B3130B"/>
    <w:rsid w:val="00B31456"/>
    <w:rsid w:val="00B3542D"/>
    <w:rsid w:val="00B40ADB"/>
    <w:rsid w:val="00B43B77"/>
    <w:rsid w:val="00B43E80"/>
    <w:rsid w:val="00B46C63"/>
    <w:rsid w:val="00B5624F"/>
    <w:rsid w:val="00B607DB"/>
    <w:rsid w:val="00B66529"/>
    <w:rsid w:val="00B75946"/>
    <w:rsid w:val="00B8056E"/>
    <w:rsid w:val="00B819C8"/>
    <w:rsid w:val="00B81F94"/>
    <w:rsid w:val="00B82308"/>
    <w:rsid w:val="00B90885"/>
    <w:rsid w:val="00BB11FE"/>
    <w:rsid w:val="00BB520A"/>
    <w:rsid w:val="00BC1E0D"/>
    <w:rsid w:val="00BC231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41B6F"/>
    <w:rsid w:val="00C56036"/>
    <w:rsid w:val="00C61DC5"/>
    <w:rsid w:val="00C67E92"/>
    <w:rsid w:val="00C70A26"/>
    <w:rsid w:val="00C71AE7"/>
    <w:rsid w:val="00C766DF"/>
    <w:rsid w:val="00C873C9"/>
    <w:rsid w:val="00C879B8"/>
    <w:rsid w:val="00C94B98"/>
    <w:rsid w:val="00C94F98"/>
    <w:rsid w:val="00C96DB1"/>
    <w:rsid w:val="00CA2B6A"/>
    <w:rsid w:val="00CA2B96"/>
    <w:rsid w:val="00CA5089"/>
    <w:rsid w:val="00CB198F"/>
    <w:rsid w:val="00CC76AF"/>
    <w:rsid w:val="00CD3A25"/>
    <w:rsid w:val="00CD6897"/>
    <w:rsid w:val="00CD6913"/>
    <w:rsid w:val="00CE2763"/>
    <w:rsid w:val="00CE2DD8"/>
    <w:rsid w:val="00CE5BAC"/>
    <w:rsid w:val="00CF1C49"/>
    <w:rsid w:val="00CF25BE"/>
    <w:rsid w:val="00CF78ED"/>
    <w:rsid w:val="00D00D0D"/>
    <w:rsid w:val="00D02B25"/>
    <w:rsid w:val="00D02EBA"/>
    <w:rsid w:val="00D0475E"/>
    <w:rsid w:val="00D116BB"/>
    <w:rsid w:val="00D17C3C"/>
    <w:rsid w:val="00D26B2C"/>
    <w:rsid w:val="00D3452E"/>
    <w:rsid w:val="00D352C9"/>
    <w:rsid w:val="00D4201B"/>
    <w:rsid w:val="00D425B2"/>
    <w:rsid w:val="00D428D6"/>
    <w:rsid w:val="00D42BA5"/>
    <w:rsid w:val="00D51EE4"/>
    <w:rsid w:val="00D52D07"/>
    <w:rsid w:val="00D552B2"/>
    <w:rsid w:val="00D608D1"/>
    <w:rsid w:val="00D628CA"/>
    <w:rsid w:val="00D6723A"/>
    <w:rsid w:val="00D675AF"/>
    <w:rsid w:val="00D74119"/>
    <w:rsid w:val="00D8075B"/>
    <w:rsid w:val="00D82A11"/>
    <w:rsid w:val="00D8678B"/>
    <w:rsid w:val="00DA2114"/>
    <w:rsid w:val="00DA6F77"/>
    <w:rsid w:val="00DB3D8E"/>
    <w:rsid w:val="00DC40AA"/>
    <w:rsid w:val="00DD0029"/>
    <w:rsid w:val="00DE09C0"/>
    <w:rsid w:val="00DE3D10"/>
    <w:rsid w:val="00DE4A14"/>
    <w:rsid w:val="00DE676E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51E44"/>
    <w:rsid w:val="00E52DE4"/>
    <w:rsid w:val="00E63348"/>
    <w:rsid w:val="00E742AA"/>
    <w:rsid w:val="00E74FAE"/>
    <w:rsid w:val="00E77E88"/>
    <w:rsid w:val="00E77EAF"/>
    <w:rsid w:val="00E8107D"/>
    <w:rsid w:val="00E82838"/>
    <w:rsid w:val="00E960BB"/>
    <w:rsid w:val="00EA2074"/>
    <w:rsid w:val="00EA4832"/>
    <w:rsid w:val="00EA4E9D"/>
    <w:rsid w:val="00EB354F"/>
    <w:rsid w:val="00EB46FF"/>
    <w:rsid w:val="00EC3F0D"/>
    <w:rsid w:val="00EC4899"/>
    <w:rsid w:val="00EC6B78"/>
    <w:rsid w:val="00ED03AB"/>
    <w:rsid w:val="00ED32D2"/>
    <w:rsid w:val="00EE09AC"/>
    <w:rsid w:val="00EE32DE"/>
    <w:rsid w:val="00EE5457"/>
    <w:rsid w:val="00EE5DC5"/>
    <w:rsid w:val="00EF2343"/>
    <w:rsid w:val="00F06345"/>
    <w:rsid w:val="00F070AB"/>
    <w:rsid w:val="00F1183F"/>
    <w:rsid w:val="00F17567"/>
    <w:rsid w:val="00F21E86"/>
    <w:rsid w:val="00F24D03"/>
    <w:rsid w:val="00F27A7B"/>
    <w:rsid w:val="00F31976"/>
    <w:rsid w:val="00F33EE5"/>
    <w:rsid w:val="00F3486A"/>
    <w:rsid w:val="00F42FB1"/>
    <w:rsid w:val="00F526AF"/>
    <w:rsid w:val="00F55A69"/>
    <w:rsid w:val="00F57512"/>
    <w:rsid w:val="00F617C3"/>
    <w:rsid w:val="00F621BE"/>
    <w:rsid w:val="00F7066B"/>
    <w:rsid w:val="00F81257"/>
    <w:rsid w:val="00F83B28"/>
    <w:rsid w:val="00F83DE5"/>
    <w:rsid w:val="00F930DC"/>
    <w:rsid w:val="00F974DA"/>
    <w:rsid w:val="00FA21B7"/>
    <w:rsid w:val="00FA46E5"/>
    <w:rsid w:val="00FB4144"/>
    <w:rsid w:val="00FB6F38"/>
    <w:rsid w:val="00FB7DBA"/>
    <w:rsid w:val="00FC1C25"/>
    <w:rsid w:val="00FC3A80"/>
    <w:rsid w:val="00FC3F45"/>
    <w:rsid w:val="00FD503F"/>
    <w:rsid w:val="00FD7589"/>
    <w:rsid w:val="00FE03FD"/>
    <w:rsid w:val="00FE3D7F"/>
    <w:rsid w:val="00FE797B"/>
    <w:rsid w:val="00FE7C45"/>
    <w:rsid w:val="00FF016A"/>
    <w:rsid w:val="00FF1401"/>
    <w:rsid w:val="00FF403C"/>
    <w:rsid w:val="00FF5E7D"/>
    <w:rsid w:val="00FF63C6"/>
    <w:rsid w:val="019739DA"/>
    <w:rsid w:val="025BADAC"/>
    <w:rsid w:val="040B22F7"/>
    <w:rsid w:val="04166A40"/>
    <w:rsid w:val="0B47AEA0"/>
    <w:rsid w:val="0DEFD665"/>
    <w:rsid w:val="0E8F6D75"/>
    <w:rsid w:val="1159795C"/>
    <w:rsid w:val="125A12BB"/>
    <w:rsid w:val="1333061F"/>
    <w:rsid w:val="1375BD14"/>
    <w:rsid w:val="168ACE40"/>
    <w:rsid w:val="16B37243"/>
    <w:rsid w:val="17ECC74A"/>
    <w:rsid w:val="1A7D4195"/>
    <w:rsid w:val="1E80B063"/>
    <w:rsid w:val="1F31A857"/>
    <w:rsid w:val="241FAE3A"/>
    <w:rsid w:val="2E69111E"/>
    <w:rsid w:val="2F3C94D2"/>
    <w:rsid w:val="355067E3"/>
    <w:rsid w:val="3570444F"/>
    <w:rsid w:val="39514CBB"/>
    <w:rsid w:val="3A6C379B"/>
    <w:rsid w:val="3C9DFFCD"/>
    <w:rsid w:val="3D90756D"/>
    <w:rsid w:val="3E5970B9"/>
    <w:rsid w:val="445D7C95"/>
    <w:rsid w:val="4675B9AD"/>
    <w:rsid w:val="480D8622"/>
    <w:rsid w:val="49A6AA76"/>
    <w:rsid w:val="49AF3B5D"/>
    <w:rsid w:val="4B3A398A"/>
    <w:rsid w:val="4C74519E"/>
    <w:rsid w:val="5072A7A3"/>
    <w:rsid w:val="52B1F383"/>
    <w:rsid w:val="53D1893E"/>
    <w:rsid w:val="55EA95CF"/>
    <w:rsid w:val="56CD0407"/>
    <w:rsid w:val="5D96B992"/>
    <w:rsid w:val="651A532C"/>
    <w:rsid w:val="657FAFCB"/>
    <w:rsid w:val="65D75CC0"/>
    <w:rsid w:val="680B4106"/>
    <w:rsid w:val="69C62B4E"/>
    <w:rsid w:val="74874F1F"/>
    <w:rsid w:val="78D403CB"/>
    <w:rsid w:val="78DE526A"/>
    <w:rsid w:val="7923334D"/>
    <w:rsid w:val="799E870F"/>
    <w:rsid w:val="7A682BD2"/>
    <w:rsid w:val="7D34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3F0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C1BA1-2E93-4953-9169-8374ED398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923</Words>
  <Characters>5541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Witkowska-Paleń</cp:lastModifiedBy>
  <cp:revision>9</cp:revision>
  <cp:lastPrinted>2019-02-06T12:12:00Z</cp:lastPrinted>
  <dcterms:created xsi:type="dcterms:W3CDTF">2024-05-10T07:02:00Z</dcterms:created>
  <dcterms:modified xsi:type="dcterms:W3CDTF">2025-11-05T10:49:00Z</dcterms:modified>
</cp:coreProperties>
</file>